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0837D" w14:textId="20D66E21" w:rsidR="00D934D0" w:rsidRPr="009B5091" w:rsidRDefault="0090796C" w:rsidP="00D934D0">
      <w:pPr>
        <w:jc w:val="right"/>
        <w:rPr>
          <w:rFonts w:ascii="Calibri Light" w:hAnsi="Calibri Light" w:cs="Calibri"/>
          <w:sz w:val="20"/>
          <w:szCs w:val="20"/>
        </w:rPr>
      </w:pPr>
      <w:r w:rsidRPr="009B5091">
        <w:rPr>
          <w:rFonts w:ascii="Calibri Light" w:hAnsi="Calibri Light" w:cs="Calibri"/>
          <w:sz w:val="20"/>
          <w:szCs w:val="20"/>
        </w:rPr>
        <w:t>Załącznik nr</w:t>
      </w:r>
      <w:r w:rsidR="00912980" w:rsidRPr="009B5091">
        <w:rPr>
          <w:rFonts w:ascii="Calibri Light" w:hAnsi="Calibri Light" w:cs="Calibri"/>
          <w:sz w:val="20"/>
          <w:szCs w:val="20"/>
        </w:rPr>
        <w:t xml:space="preserve"> 1</w:t>
      </w:r>
      <w:r w:rsidR="00D934D0" w:rsidRPr="009B5091">
        <w:rPr>
          <w:rFonts w:ascii="Calibri Light" w:hAnsi="Calibri Light" w:cs="Calibri"/>
          <w:sz w:val="20"/>
          <w:szCs w:val="20"/>
        </w:rPr>
        <w:t>6</w:t>
      </w:r>
      <w:r w:rsidRPr="009B5091">
        <w:rPr>
          <w:rFonts w:ascii="Calibri Light" w:hAnsi="Calibri Light" w:cs="Calibri"/>
          <w:sz w:val="20"/>
          <w:szCs w:val="20"/>
        </w:rPr>
        <w:t xml:space="preserve"> do Procedury </w:t>
      </w:r>
      <w:r w:rsidR="008C057B" w:rsidRPr="009B5091">
        <w:rPr>
          <w:rFonts w:ascii="Calibri Light" w:hAnsi="Calibri Light" w:cs="Calibri"/>
          <w:sz w:val="20"/>
          <w:szCs w:val="20"/>
        </w:rPr>
        <w:t xml:space="preserve">wyboru </w:t>
      </w:r>
      <w:r w:rsidRPr="009B5091">
        <w:rPr>
          <w:rFonts w:ascii="Calibri Light" w:hAnsi="Calibri Light" w:cs="Calibri"/>
          <w:sz w:val="20"/>
          <w:szCs w:val="20"/>
        </w:rPr>
        <w:t>i</w:t>
      </w:r>
      <w:r w:rsidR="00D5382C" w:rsidRPr="009B5091">
        <w:rPr>
          <w:rFonts w:ascii="Calibri Light" w:hAnsi="Calibri Light" w:cs="Calibri"/>
          <w:sz w:val="20"/>
          <w:szCs w:val="20"/>
        </w:rPr>
        <w:t xml:space="preserve"> oceny </w:t>
      </w:r>
      <w:r w:rsidR="008C057B" w:rsidRPr="009B5091">
        <w:rPr>
          <w:rFonts w:ascii="Calibri Light" w:hAnsi="Calibri Light" w:cs="Calibri"/>
          <w:sz w:val="20"/>
          <w:szCs w:val="20"/>
        </w:rPr>
        <w:t>grantobiorców</w:t>
      </w:r>
    </w:p>
    <w:p w14:paraId="5EE941BD" w14:textId="6FBFD823" w:rsidR="00496554" w:rsidRPr="00281C64" w:rsidRDefault="00496554" w:rsidP="00496554">
      <w:pPr>
        <w:pStyle w:val="Nagwek"/>
        <w:jc w:val="right"/>
        <w:rPr>
          <w:i/>
          <w:sz w:val="18"/>
        </w:rPr>
      </w:pPr>
      <w:r w:rsidRPr="00FE1A15">
        <w:rPr>
          <w:i/>
          <w:sz w:val="18"/>
        </w:rPr>
        <w:t xml:space="preserve">przyjętej jako </w:t>
      </w:r>
      <w:r w:rsidRPr="00281C64">
        <w:rPr>
          <w:i/>
          <w:sz w:val="18"/>
        </w:rPr>
        <w:t xml:space="preserve">Załącznik </w:t>
      </w:r>
      <w:ins w:id="0" w:author="esnazyk" w:date="2024-08-08T14:36:00Z">
        <w:r w:rsidR="00F72420">
          <w:rPr>
            <w:i/>
            <w:sz w:val="18"/>
            <w:lang w:val="pl-PL"/>
          </w:rPr>
          <w:t>3</w:t>
        </w:r>
      </w:ins>
      <w:del w:id="1" w:author="esnazyk" w:date="2024-08-08T14:36:00Z">
        <w:r w:rsidRPr="00281C64" w:rsidDel="00F72420">
          <w:rPr>
            <w:i/>
            <w:sz w:val="18"/>
          </w:rPr>
          <w:delText>2</w:delText>
        </w:r>
      </w:del>
      <w:r w:rsidRPr="00281C64">
        <w:rPr>
          <w:i/>
          <w:sz w:val="18"/>
        </w:rPr>
        <w:t xml:space="preserve"> do Uchwały nr </w:t>
      </w:r>
      <w:r>
        <w:rPr>
          <w:i/>
          <w:sz w:val="18"/>
        </w:rPr>
        <w:t>X</w:t>
      </w:r>
      <w:del w:id="2" w:author="esnazyk" w:date="2024-08-08T14:36:00Z">
        <w:r w:rsidDel="00F72420">
          <w:rPr>
            <w:i/>
            <w:sz w:val="18"/>
          </w:rPr>
          <w:delText>I</w:delText>
        </w:r>
      </w:del>
      <w:r>
        <w:rPr>
          <w:i/>
          <w:sz w:val="18"/>
        </w:rPr>
        <w:t>X</w:t>
      </w:r>
      <w:ins w:id="3" w:author="esnazyk" w:date="2024-08-08T14:36:00Z">
        <w:r w:rsidR="00F72420">
          <w:rPr>
            <w:i/>
            <w:sz w:val="18"/>
            <w:lang w:val="pl-PL"/>
          </w:rPr>
          <w:t>XI</w:t>
        </w:r>
      </w:ins>
      <w:r>
        <w:rPr>
          <w:i/>
          <w:sz w:val="18"/>
        </w:rPr>
        <w:t>/8</w:t>
      </w:r>
      <w:ins w:id="4" w:author="esnazyk" w:date="2024-08-08T14:36:00Z">
        <w:r w:rsidR="00F72420">
          <w:rPr>
            <w:i/>
            <w:sz w:val="18"/>
            <w:lang w:val="pl-PL"/>
          </w:rPr>
          <w:t>5</w:t>
        </w:r>
      </w:ins>
      <w:del w:id="5" w:author="esnazyk" w:date="2024-08-08T14:36:00Z">
        <w:r w:rsidDel="00F72420">
          <w:rPr>
            <w:i/>
            <w:sz w:val="18"/>
          </w:rPr>
          <w:delText>2</w:delText>
        </w:r>
      </w:del>
      <w:r>
        <w:rPr>
          <w:i/>
          <w:sz w:val="18"/>
        </w:rPr>
        <w:t>/</w:t>
      </w:r>
      <w:r w:rsidRPr="00281C64">
        <w:rPr>
          <w:i/>
          <w:sz w:val="18"/>
        </w:rPr>
        <w:t xml:space="preserve">/24 Zarządu Stowarzyszenia Lokalna Grupa Działania </w:t>
      </w:r>
      <w:r>
        <w:rPr>
          <w:i/>
          <w:sz w:val="18"/>
        </w:rPr>
        <w:t>PARTNERSTWO</w:t>
      </w:r>
      <w:r w:rsidRPr="00281C64">
        <w:rPr>
          <w:i/>
          <w:sz w:val="18"/>
        </w:rPr>
        <w:t xml:space="preserve"> dla Doliny Baryczy z dnia </w:t>
      </w:r>
      <w:del w:id="6" w:author="esnazyk" w:date="2024-08-08T14:58:00Z">
        <w:r w:rsidDel="003A466E">
          <w:rPr>
            <w:i/>
            <w:sz w:val="18"/>
          </w:rPr>
          <w:delText>19.04</w:delText>
        </w:r>
      </w:del>
      <w:ins w:id="7" w:author="esnazyk" w:date="2024-08-08T14:58:00Z">
        <w:r w:rsidR="003A466E">
          <w:rPr>
            <w:i/>
            <w:sz w:val="18"/>
            <w:lang w:val="pl-PL"/>
          </w:rPr>
          <w:t>08.08</w:t>
        </w:r>
      </w:ins>
      <w:r w:rsidRPr="00281C64">
        <w:rPr>
          <w:i/>
          <w:sz w:val="18"/>
        </w:rPr>
        <w:t>.2024 r.</w:t>
      </w:r>
    </w:p>
    <w:p w14:paraId="54E5D7A3" w14:textId="77777777" w:rsidR="00D934D0" w:rsidRPr="009B5091" w:rsidRDefault="00D934D0" w:rsidP="00D934D0">
      <w:pPr>
        <w:jc w:val="right"/>
        <w:rPr>
          <w:rFonts w:ascii="Calibri Light" w:hAnsi="Calibri Light" w:cs="Calibri"/>
          <w:sz w:val="20"/>
          <w:szCs w:val="20"/>
        </w:rPr>
      </w:pPr>
    </w:p>
    <w:p w14:paraId="606A0141" w14:textId="77777777" w:rsidR="007D1405" w:rsidRPr="009B5091" w:rsidRDefault="00A0667E" w:rsidP="007D1405">
      <w:pPr>
        <w:jc w:val="center"/>
        <w:rPr>
          <w:rFonts w:ascii="Calibri Light" w:hAnsi="Calibri Light" w:cstheme="minorHAnsi"/>
          <w:b/>
        </w:rPr>
      </w:pPr>
      <w:r w:rsidRPr="009B5091">
        <w:rPr>
          <w:rFonts w:ascii="Calibri Light" w:hAnsi="Calibri Light" w:cstheme="minorHAnsi"/>
          <w:b/>
        </w:rPr>
        <w:t xml:space="preserve">UCHWAŁA NR </w:t>
      </w:r>
      <w:r w:rsidR="00620DCC" w:rsidRPr="009B5091">
        <w:rPr>
          <w:rFonts w:ascii="Calibri Light" w:hAnsi="Calibri Light" w:cstheme="minorHAnsi"/>
          <w:b/>
        </w:rPr>
        <w:t>…………………….</w:t>
      </w:r>
    </w:p>
    <w:p w14:paraId="5DBF023D" w14:textId="77777777" w:rsidR="007D1405" w:rsidRPr="009B5091" w:rsidRDefault="007D1405" w:rsidP="007D1405">
      <w:pPr>
        <w:jc w:val="center"/>
        <w:rPr>
          <w:rFonts w:ascii="Calibri Light" w:hAnsi="Calibri Light" w:cstheme="minorHAnsi"/>
          <w:b/>
        </w:rPr>
      </w:pPr>
      <w:r w:rsidRPr="009B5091">
        <w:rPr>
          <w:rFonts w:ascii="Calibri Light" w:hAnsi="Calibri Light" w:cstheme="minorHAnsi"/>
          <w:b/>
        </w:rPr>
        <w:t xml:space="preserve">RADY </w:t>
      </w:r>
      <w:r w:rsidR="00B90506" w:rsidRPr="009B5091">
        <w:rPr>
          <w:rFonts w:ascii="Calibri Light" w:hAnsi="Calibri Light" w:cstheme="minorHAnsi"/>
          <w:b/>
        </w:rPr>
        <w:t>LG</w:t>
      </w:r>
      <w:r w:rsidR="002413F1" w:rsidRPr="009B5091">
        <w:rPr>
          <w:rFonts w:ascii="Calibri Light" w:hAnsi="Calibri Light" w:cstheme="minorHAnsi"/>
          <w:b/>
        </w:rPr>
        <w:t xml:space="preserve">D </w:t>
      </w:r>
      <w:r w:rsidR="00B90506" w:rsidRPr="009B5091">
        <w:rPr>
          <w:rFonts w:ascii="Calibri Light" w:hAnsi="Calibri Light" w:cstheme="minorHAnsi"/>
          <w:b/>
        </w:rPr>
        <w:t>……………………………………………………..</w:t>
      </w:r>
    </w:p>
    <w:p w14:paraId="03C5C005" w14:textId="77777777" w:rsidR="007D1405" w:rsidRPr="009B5091" w:rsidRDefault="007D1405" w:rsidP="007D1405">
      <w:pPr>
        <w:jc w:val="center"/>
        <w:rPr>
          <w:rStyle w:val="Pogrubienie"/>
          <w:rFonts w:ascii="Calibri Light" w:hAnsi="Calibri Light" w:cstheme="minorHAnsi"/>
        </w:rPr>
      </w:pPr>
      <w:r w:rsidRPr="009B5091">
        <w:rPr>
          <w:rFonts w:ascii="Calibri Light" w:hAnsi="Calibri Light" w:cstheme="minorHAnsi"/>
          <w:b/>
        </w:rPr>
        <w:t xml:space="preserve">z dnia </w:t>
      </w:r>
      <w:r w:rsidR="00B90506" w:rsidRPr="009B5091">
        <w:rPr>
          <w:rFonts w:ascii="Calibri Light" w:hAnsi="Calibri Light" w:cstheme="minorHAnsi"/>
          <w:b/>
        </w:rPr>
        <w:t>………………..</w:t>
      </w:r>
      <w:r w:rsidR="00353061" w:rsidRPr="009B5091">
        <w:rPr>
          <w:rStyle w:val="Pogrubienie"/>
          <w:rFonts w:ascii="Calibri Light" w:hAnsi="Calibri Light" w:cstheme="minorHAnsi"/>
        </w:rPr>
        <w:t xml:space="preserve"> r.</w:t>
      </w:r>
    </w:p>
    <w:p w14:paraId="54643BD5" w14:textId="77777777" w:rsidR="00840410" w:rsidRPr="009B5091" w:rsidRDefault="00840410" w:rsidP="007D1405">
      <w:pPr>
        <w:jc w:val="center"/>
        <w:rPr>
          <w:rFonts w:ascii="Calibri Light" w:hAnsi="Calibri Light" w:cstheme="minorHAnsi"/>
          <w:sz w:val="12"/>
        </w:rPr>
      </w:pPr>
    </w:p>
    <w:p w14:paraId="2458472D" w14:textId="108E74CA" w:rsidR="00A22649" w:rsidRPr="009B5091" w:rsidRDefault="007D1405" w:rsidP="00A22649">
      <w:pPr>
        <w:jc w:val="center"/>
        <w:rPr>
          <w:rFonts w:ascii="Calibri Light" w:hAnsi="Calibri Light" w:cstheme="minorHAnsi"/>
          <w:b/>
          <w:u w:val="single"/>
        </w:rPr>
      </w:pPr>
      <w:r w:rsidRPr="009B5091">
        <w:rPr>
          <w:rFonts w:ascii="Calibri Light" w:hAnsi="Calibri Light" w:cstheme="minorHAnsi"/>
          <w:b/>
          <w:u w:val="single"/>
        </w:rPr>
        <w:t>w sprawie</w:t>
      </w:r>
      <w:r w:rsidR="00866737" w:rsidRPr="009B5091">
        <w:rPr>
          <w:rFonts w:ascii="Calibri Light" w:hAnsi="Calibri Light" w:cstheme="minorHAnsi"/>
          <w:b/>
          <w:u w:val="single"/>
        </w:rPr>
        <w:t xml:space="preserve"> </w:t>
      </w:r>
      <w:r w:rsidRPr="009B5091">
        <w:rPr>
          <w:rFonts w:ascii="Calibri Light" w:hAnsi="Calibri Light" w:cstheme="minorHAnsi"/>
          <w:b/>
          <w:u w:val="single"/>
        </w:rPr>
        <w:t>w</w:t>
      </w:r>
      <w:r w:rsidR="00CA5BF4" w:rsidRPr="009B5091">
        <w:rPr>
          <w:rFonts w:ascii="Calibri Light" w:hAnsi="Calibri Light" w:cstheme="minorHAnsi"/>
          <w:b/>
          <w:u w:val="single"/>
        </w:rPr>
        <w:t>yboru</w:t>
      </w:r>
      <w:r w:rsidR="008C057B" w:rsidRPr="009B5091">
        <w:rPr>
          <w:rFonts w:ascii="Calibri Light" w:hAnsi="Calibri Light" w:cstheme="minorHAnsi"/>
          <w:b/>
          <w:u w:val="single"/>
        </w:rPr>
        <w:t xml:space="preserve"> zadania </w:t>
      </w:r>
      <w:r w:rsidR="00CE3218" w:rsidRPr="009B5091">
        <w:rPr>
          <w:rFonts w:ascii="Calibri Light" w:hAnsi="Calibri Light" w:cstheme="minorHAnsi"/>
          <w:b/>
          <w:u w:val="single"/>
        </w:rPr>
        <w:t>do finansowani</w:t>
      </w:r>
      <w:r w:rsidR="00582AF7" w:rsidRPr="009B5091">
        <w:rPr>
          <w:rFonts w:ascii="Calibri Light" w:hAnsi="Calibri Light" w:cstheme="minorHAnsi"/>
          <w:b/>
          <w:u w:val="single"/>
        </w:rPr>
        <w:t>a</w:t>
      </w:r>
      <w:r w:rsidR="00CE3218" w:rsidRPr="009B5091">
        <w:rPr>
          <w:rFonts w:ascii="Calibri Light" w:hAnsi="Calibri Light" w:cstheme="minorHAnsi"/>
          <w:b/>
          <w:u w:val="single"/>
        </w:rPr>
        <w:t xml:space="preserve"> oraz ustalenia kwoty </w:t>
      </w:r>
      <w:r w:rsidR="00D5382C" w:rsidRPr="009B5091">
        <w:rPr>
          <w:rFonts w:ascii="Calibri Light" w:hAnsi="Calibri Light" w:cstheme="minorHAnsi"/>
          <w:b/>
          <w:u w:val="single"/>
        </w:rPr>
        <w:t xml:space="preserve">grantu </w:t>
      </w:r>
      <w:r w:rsidR="008C057B" w:rsidRPr="009B5091">
        <w:rPr>
          <w:rFonts w:ascii="Calibri Light" w:hAnsi="Calibri Light" w:cstheme="minorHAnsi"/>
          <w:b/>
          <w:u w:val="single"/>
        </w:rPr>
        <w:t>w ramach konkursu na wybór grantobiorców</w:t>
      </w:r>
      <w:r w:rsidR="00CE3218" w:rsidRPr="009B5091">
        <w:rPr>
          <w:rFonts w:ascii="Calibri Light" w:hAnsi="Calibri Light" w:cstheme="minorHAnsi"/>
          <w:b/>
          <w:u w:val="single"/>
        </w:rPr>
        <w:t xml:space="preserve"> </w:t>
      </w:r>
      <w:r w:rsidR="00D161F4" w:rsidRPr="009B5091">
        <w:rPr>
          <w:rFonts w:ascii="Calibri Light" w:hAnsi="Calibri Light" w:cstheme="minorHAnsi"/>
          <w:b/>
          <w:u w:val="single"/>
        </w:rPr>
        <w:t xml:space="preserve">nr </w:t>
      </w:r>
      <w:r w:rsidR="00B90506" w:rsidRPr="009B5091">
        <w:rPr>
          <w:rFonts w:ascii="Calibri Light" w:hAnsi="Calibri Light" w:cstheme="minorHAnsi"/>
          <w:b/>
          <w:u w:val="single"/>
        </w:rPr>
        <w:t>…………….</w:t>
      </w:r>
    </w:p>
    <w:p w14:paraId="69AF594B" w14:textId="77777777" w:rsidR="00840410" w:rsidRPr="009B5091" w:rsidRDefault="00840410" w:rsidP="00A22649">
      <w:pPr>
        <w:jc w:val="center"/>
        <w:rPr>
          <w:rFonts w:ascii="Calibri Light" w:hAnsi="Calibri Light" w:cstheme="minorHAnsi"/>
          <w:b/>
          <w:u w:val="single"/>
        </w:rPr>
      </w:pPr>
    </w:p>
    <w:p w14:paraId="07018B2F" w14:textId="31353285" w:rsidR="005D498D" w:rsidRPr="009B5091" w:rsidRDefault="007D1405" w:rsidP="007D1405">
      <w:pPr>
        <w:jc w:val="both"/>
        <w:rPr>
          <w:rFonts w:ascii="Calibri Light" w:eastAsia="Calibri" w:hAnsi="Calibri Light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Na podstawie </w:t>
      </w:r>
      <w:r w:rsidR="00BA56D9" w:rsidRPr="009B5091">
        <w:rPr>
          <w:rFonts w:ascii="Calibri Light" w:hAnsi="Calibri Light" w:cstheme="minorHAnsi"/>
          <w:sz w:val="22"/>
          <w:szCs w:val="22"/>
        </w:rPr>
        <w:t>§</w:t>
      </w:r>
      <w:del w:id="8" w:author="esnazyk" w:date="2024-08-08T15:03:00Z">
        <w:r w:rsidR="00BA56D9" w:rsidRPr="009B5091" w:rsidDel="007B0932">
          <w:rPr>
            <w:rFonts w:ascii="Calibri Light" w:hAnsi="Calibri Light" w:cstheme="minorHAnsi"/>
            <w:sz w:val="22"/>
            <w:szCs w:val="22"/>
          </w:rPr>
          <w:delText xml:space="preserve"> </w:delText>
        </w:r>
      </w:del>
      <w:ins w:id="9" w:author="esnazyk" w:date="2024-08-08T15:03:00Z">
        <w:r w:rsidR="007B0932">
          <w:rPr>
            <w:rFonts w:ascii="Calibri Light" w:hAnsi="Calibri Light" w:cstheme="minorHAnsi"/>
            <w:sz w:val="22"/>
            <w:szCs w:val="22"/>
          </w:rPr>
          <w:t>32</w:t>
        </w:r>
      </w:ins>
      <w:del w:id="10" w:author="esnazyk" w:date="2024-08-08T15:03:00Z">
        <w:r w:rsidR="00B90506" w:rsidRPr="009B5091" w:rsidDel="007B0932">
          <w:rPr>
            <w:rFonts w:ascii="Calibri Light" w:hAnsi="Calibri Light" w:cstheme="minorHAnsi"/>
            <w:sz w:val="22"/>
            <w:szCs w:val="22"/>
          </w:rPr>
          <w:delText>…….</w:delText>
        </w:r>
      </w:del>
      <w:r w:rsidR="00B90506" w:rsidRPr="009B5091">
        <w:rPr>
          <w:rFonts w:ascii="Calibri Light" w:hAnsi="Calibri Light" w:cstheme="minorHAnsi"/>
          <w:sz w:val="22"/>
          <w:szCs w:val="22"/>
        </w:rPr>
        <w:t xml:space="preserve">. </w:t>
      </w:r>
      <w:r w:rsidR="00BA56D9" w:rsidRPr="009B5091">
        <w:rPr>
          <w:rFonts w:ascii="Calibri Light" w:hAnsi="Calibri Light" w:cstheme="minorHAnsi"/>
          <w:sz w:val="22"/>
          <w:szCs w:val="22"/>
        </w:rPr>
        <w:t xml:space="preserve"> </w:t>
      </w:r>
      <w:r w:rsidR="000716DD" w:rsidRPr="009B5091">
        <w:rPr>
          <w:rFonts w:ascii="Calibri Light" w:hAnsi="Calibri Light" w:cstheme="minorHAnsi"/>
          <w:sz w:val="22"/>
          <w:szCs w:val="22"/>
        </w:rPr>
        <w:t>S</w:t>
      </w:r>
      <w:r w:rsidRPr="009B5091">
        <w:rPr>
          <w:rFonts w:ascii="Calibri Light" w:hAnsi="Calibri Light" w:cstheme="minorHAnsi"/>
          <w:sz w:val="22"/>
          <w:szCs w:val="22"/>
        </w:rPr>
        <w:t xml:space="preserve">tatutu </w:t>
      </w:r>
      <w:r w:rsidR="00B90506" w:rsidRPr="009B5091">
        <w:rPr>
          <w:rFonts w:ascii="Calibri Light" w:hAnsi="Calibri Light" w:cstheme="minorHAnsi"/>
          <w:sz w:val="22"/>
          <w:szCs w:val="22"/>
        </w:rPr>
        <w:t>LGD</w:t>
      </w:r>
      <w:r w:rsidR="00BA56D9" w:rsidRPr="009B5091">
        <w:rPr>
          <w:rFonts w:ascii="Calibri Light" w:hAnsi="Calibri Light" w:cstheme="minorHAnsi"/>
          <w:sz w:val="22"/>
          <w:szCs w:val="22"/>
        </w:rPr>
        <w:t xml:space="preserve"> oraz </w:t>
      </w:r>
      <w:r w:rsidR="001B4190" w:rsidRPr="009B5091">
        <w:rPr>
          <w:rFonts w:ascii="Calibri Light" w:eastAsia="Calibri" w:hAnsi="Calibri Light"/>
          <w:sz w:val="22"/>
          <w:szCs w:val="22"/>
        </w:rPr>
        <w:t xml:space="preserve">§ </w:t>
      </w:r>
      <w:ins w:id="11" w:author="esnazyk" w:date="2024-08-08T15:06:00Z">
        <w:r w:rsidR="000D1E08">
          <w:rPr>
            <w:rFonts w:ascii="Calibri Light" w:eastAsia="Calibri" w:hAnsi="Calibri Light"/>
            <w:sz w:val="22"/>
            <w:szCs w:val="22"/>
          </w:rPr>
          <w:t>14 ust. 4 pkt 3</w:t>
        </w:r>
      </w:ins>
      <w:del w:id="12" w:author="esnazyk" w:date="2024-08-08T15:06:00Z">
        <w:r w:rsidR="00B90506" w:rsidRPr="009B5091" w:rsidDel="000D1E08">
          <w:rPr>
            <w:rFonts w:ascii="Calibri Light" w:eastAsia="Calibri" w:hAnsi="Calibri Light"/>
            <w:sz w:val="22"/>
            <w:szCs w:val="22"/>
          </w:rPr>
          <w:delText>………..</w:delText>
        </w:r>
      </w:del>
      <w:r w:rsidR="00BA56D9" w:rsidRPr="009B5091">
        <w:rPr>
          <w:rFonts w:ascii="Calibri Light" w:eastAsia="Calibri" w:hAnsi="Calibri Light"/>
          <w:sz w:val="22"/>
          <w:szCs w:val="22"/>
        </w:rPr>
        <w:t>Regulaminu Rady</w:t>
      </w:r>
      <w:r w:rsidR="005D498D" w:rsidRPr="009B5091">
        <w:rPr>
          <w:rFonts w:ascii="Calibri Light" w:eastAsia="Calibri" w:hAnsi="Calibri Light"/>
          <w:sz w:val="22"/>
          <w:szCs w:val="22"/>
        </w:rPr>
        <w:t xml:space="preserve"> uchwala się</w:t>
      </w:r>
      <w:r w:rsidR="00801DCE" w:rsidRPr="009B5091">
        <w:rPr>
          <w:rFonts w:ascii="Calibri Light" w:eastAsia="Calibri" w:hAnsi="Calibri Light"/>
          <w:sz w:val="22"/>
          <w:szCs w:val="22"/>
        </w:rPr>
        <w:t>,</w:t>
      </w:r>
      <w:r w:rsidR="005D498D" w:rsidRPr="009B5091">
        <w:rPr>
          <w:rFonts w:ascii="Calibri Light" w:eastAsia="Calibri" w:hAnsi="Calibri Light"/>
          <w:sz w:val="22"/>
          <w:szCs w:val="22"/>
        </w:rPr>
        <w:t xml:space="preserve"> co następuje</w:t>
      </w:r>
      <w:r w:rsidR="00D161F4" w:rsidRPr="009B5091">
        <w:rPr>
          <w:rFonts w:ascii="Calibri Light" w:eastAsia="Calibri" w:hAnsi="Calibri Light"/>
          <w:sz w:val="22"/>
          <w:szCs w:val="22"/>
        </w:rPr>
        <w:t>:</w:t>
      </w:r>
    </w:p>
    <w:p w14:paraId="614543FE" w14:textId="77777777" w:rsidR="00840410" w:rsidRPr="009B5091" w:rsidRDefault="00840410" w:rsidP="007D1405">
      <w:pPr>
        <w:jc w:val="both"/>
        <w:rPr>
          <w:rFonts w:ascii="Calibri Light" w:eastAsia="Calibri" w:hAnsi="Calibri Light"/>
          <w:sz w:val="22"/>
          <w:szCs w:val="22"/>
        </w:rPr>
      </w:pPr>
    </w:p>
    <w:p w14:paraId="394E50C6" w14:textId="77777777" w:rsidR="00D73ED6" w:rsidRPr="009B5091" w:rsidRDefault="00D73ED6" w:rsidP="00D73ED6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§ 1</w:t>
      </w:r>
    </w:p>
    <w:p w14:paraId="0C7D8C2E" w14:textId="4423246D" w:rsidR="00A22649" w:rsidRPr="009B5091" w:rsidRDefault="00F47481" w:rsidP="00A22649">
      <w:pPr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bCs/>
          <w:sz w:val="22"/>
          <w:szCs w:val="22"/>
        </w:rPr>
        <w:t xml:space="preserve">W ramach </w:t>
      </w:r>
      <w:r w:rsidR="008C057B" w:rsidRPr="009B5091">
        <w:rPr>
          <w:rFonts w:ascii="Calibri Light" w:hAnsi="Calibri Light" w:cstheme="minorHAnsi"/>
          <w:bCs/>
          <w:sz w:val="22"/>
          <w:szCs w:val="22"/>
        </w:rPr>
        <w:t>konkursu na wybór grantobiorców</w:t>
      </w:r>
      <w:r w:rsidRPr="009B5091">
        <w:rPr>
          <w:rFonts w:ascii="Calibri Light" w:hAnsi="Calibri Light" w:cstheme="minorHAnsi"/>
          <w:bCs/>
          <w:sz w:val="22"/>
          <w:szCs w:val="22"/>
        </w:rPr>
        <w:t xml:space="preserve"> nr ………….. </w:t>
      </w:r>
      <w:r w:rsidR="00A978D9" w:rsidRPr="009B5091">
        <w:rPr>
          <w:rFonts w:ascii="Calibri Light" w:hAnsi="Calibri Light" w:cstheme="minorHAnsi"/>
          <w:bCs/>
          <w:sz w:val="22"/>
          <w:szCs w:val="22"/>
        </w:rPr>
        <w:t>w ramach</w:t>
      </w:r>
      <w:r w:rsidRPr="009B5091">
        <w:rPr>
          <w:rFonts w:ascii="Calibri Light" w:hAnsi="Calibri Light" w:cstheme="minorHAnsi"/>
          <w:bCs/>
          <w:sz w:val="22"/>
          <w:szCs w:val="22"/>
        </w:rPr>
        <w:t xml:space="preserve"> </w:t>
      </w:r>
      <w:r w:rsidR="008C057B" w:rsidRPr="009B5091">
        <w:rPr>
          <w:rFonts w:ascii="Calibri Light" w:hAnsi="Calibri Light" w:cstheme="minorHAnsi"/>
          <w:bCs/>
          <w:sz w:val="22"/>
          <w:szCs w:val="22"/>
        </w:rPr>
        <w:t>………</w:t>
      </w:r>
      <w:r w:rsidR="00A978D9" w:rsidRPr="009B5091">
        <w:rPr>
          <w:rFonts w:ascii="Calibri Light" w:hAnsi="Calibri Light" w:cstheme="minorHAnsi"/>
          <w:bCs/>
          <w:sz w:val="22"/>
          <w:szCs w:val="22"/>
        </w:rPr>
        <w:t xml:space="preserve"> (nazwa </w:t>
      </w:r>
      <w:r w:rsidRPr="009B5091">
        <w:rPr>
          <w:rFonts w:ascii="Calibri Light" w:hAnsi="Calibri Light" w:cstheme="minorHAnsi"/>
          <w:bCs/>
          <w:sz w:val="22"/>
          <w:szCs w:val="22"/>
        </w:rPr>
        <w:t>fundusz</w:t>
      </w:r>
      <w:r w:rsidR="00A978D9" w:rsidRPr="009B5091">
        <w:rPr>
          <w:rFonts w:ascii="Calibri Light" w:hAnsi="Calibri Light" w:cstheme="minorHAnsi"/>
          <w:bCs/>
          <w:sz w:val="22"/>
          <w:szCs w:val="22"/>
        </w:rPr>
        <w:t xml:space="preserve">u, </w:t>
      </w:r>
      <w:r w:rsidRPr="009B5091">
        <w:rPr>
          <w:rFonts w:ascii="Calibri Light" w:hAnsi="Calibri Light" w:cstheme="minorHAnsi"/>
          <w:bCs/>
          <w:sz w:val="22"/>
          <w:szCs w:val="22"/>
        </w:rPr>
        <w:t>nazwa interwencji PS WPR</w:t>
      </w:r>
      <w:bookmarkStart w:id="13" w:name="_GoBack"/>
      <w:bookmarkEnd w:id="13"/>
      <w:del w:id="14" w:author="esnazyk" w:date="2024-08-08T15:06:00Z">
        <w:r w:rsidRPr="009B5091" w:rsidDel="000D1E08">
          <w:rPr>
            <w:rFonts w:ascii="Calibri Light" w:hAnsi="Calibri Light" w:cstheme="minorHAnsi"/>
            <w:bCs/>
            <w:sz w:val="22"/>
            <w:szCs w:val="22"/>
          </w:rPr>
          <w:delText>/priorytet i cel FEW</w:delText>
        </w:r>
      </w:del>
      <w:r w:rsidR="00A978D9" w:rsidRPr="009B5091">
        <w:rPr>
          <w:rFonts w:ascii="Calibri Light" w:hAnsi="Calibri Light" w:cstheme="minorHAnsi"/>
          <w:bCs/>
          <w:sz w:val="22"/>
          <w:szCs w:val="22"/>
        </w:rPr>
        <w:t>)</w:t>
      </w:r>
      <w:r w:rsidRPr="009B5091">
        <w:rPr>
          <w:rFonts w:ascii="Calibri Light" w:hAnsi="Calibri Light" w:cstheme="minorHAnsi"/>
          <w:bCs/>
          <w:sz w:val="22"/>
          <w:szCs w:val="22"/>
        </w:rPr>
        <w:t xml:space="preserve"> ……………………………………………………………………………..……</w:t>
      </w:r>
      <w:r w:rsidR="00930CE5" w:rsidRPr="009B5091">
        <w:rPr>
          <w:rFonts w:ascii="Calibri Light" w:hAnsi="Calibri Light" w:cstheme="minorHAnsi"/>
          <w:bCs/>
          <w:sz w:val="22"/>
          <w:szCs w:val="22"/>
        </w:rPr>
        <w:br/>
      </w:r>
      <w:r w:rsidRPr="009B5091">
        <w:rPr>
          <w:rFonts w:ascii="Calibri Light" w:hAnsi="Calibri Light" w:cstheme="minorHAnsi"/>
          <w:sz w:val="22"/>
          <w:szCs w:val="22"/>
        </w:rPr>
        <w:t>d</w:t>
      </w:r>
      <w:r w:rsidR="00A978D9" w:rsidRPr="009B5091">
        <w:rPr>
          <w:rFonts w:ascii="Calibri Light" w:hAnsi="Calibri Light" w:cstheme="minorHAnsi"/>
          <w:sz w:val="22"/>
          <w:szCs w:val="22"/>
        </w:rPr>
        <w:t>okonuje się wyboru zadania</w:t>
      </w:r>
      <w:r w:rsidR="007D4E01" w:rsidRPr="009B5091">
        <w:rPr>
          <w:rFonts w:ascii="Calibri Light" w:hAnsi="Calibri Light" w:cstheme="minorHAnsi"/>
          <w:sz w:val="22"/>
          <w:szCs w:val="22"/>
        </w:rPr>
        <w:t xml:space="preserve"> do finansowania oraz ustalenia kwoty </w:t>
      </w:r>
      <w:r w:rsidR="00D5382C" w:rsidRPr="009B5091">
        <w:rPr>
          <w:rFonts w:ascii="Calibri Light" w:hAnsi="Calibri Light" w:cstheme="minorHAnsi"/>
          <w:sz w:val="22"/>
          <w:szCs w:val="22"/>
        </w:rPr>
        <w:t>grantu</w:t>
      </w:r>
      <w:r w:rsidR="00A978D9" w:rsidRPr="009B5091">
        <w:rPr>
          <w:rFonts w:ascii="Calibri Light" w:hAnsi="Calibri Light" w:cstheme="minorHAnsi"/>
          <w:sz w:val="22"/>
          <w:szCs w:val="22"/>
        </w:rPr>
        <w:t xml:space="preserve"> dla zadania</w:t>
      </w:r>
      <w:r w:rsidR="001D5786" w:rsidRPr="009B5091">
        <w:rPr>
          <w:rFonts w:ascii="Calibri Light" w:hAnsi="Calibri Light" w:cstheme="minorHAnsi"/>
          <w:sz w:val="22"/>
          <w:szCs w:val="22"/>
        </w:rPr>
        <w:t>, stanowiąc</w:t>
      </w:r>
      <w:r w:rsidR="00D7311B" w:rsidRPr="009B5091">
        <w:rPr>
          <w:rFonts w:ascii="Calibri Light" w:hAnsi="Calibri Light" w:cstheme="minorHAnsi"/>
          <w:sz w:val="22"/>
          <w:szCs w:val="22"/>
        </w:rPr>
        <w:t>e</w:t>
      </w:r>
      <w:r w:rsidR="001D5786" w:rsidRPr="009B5091">
        <w:rPr>
          <w:rFonts w:ascii="Calibri Light" w:hAnsi="Calibri Light" w:cstheme="minorHAnsi"/>
          <w:sz w:val="22"/>
          <w:szCs w:val="22"/>
        </w:rPr>
        <w:t>go</w:t>
      </w:r>
      <w:r w:rsidR="007D4E01" w:rsidRPr="009B5091">
        <w:rPr>
          <w:rFonts w:ascii="Calibri Light" w:hAnsi="Calibri Light" w:cstheme="minorHAnsi"/>
          <w:sz w:val="22"/>
          <w:szCs w:val="22"/>
        </w:rPr>
        <w:t xml:space="preserve"> przedmiot </w:t>
      </w:r>
      <w:r w:rsidR="00533748" w:rsidRPr="009B5091">
        <w:rPr>
          <w:rFonts w:ascii="Calibri Light" w:hAnsi="Calibri Light" w:cstheme="minorHAnsi"/>
          <w:sz w:val="22"/>
          <w:szCs w:val="22"/>
        </w:rPr>
        <w:t xml:space="preserve">poniższego </w:t>
      </w:r>
      <w:r w:rsidR="00A978D9" w:rsidRPr="009B5091">
        <w:rPr>
          <w:rFonts w:ascii="Calibri Light" w:hAnsi="Calibri Light" w:cstheme="minorHAnsi"/>
          <w:sz w:val="22"/>
          <w:szCs w:val="22"/>
        </w:rPr>
        <w:t>wniosku o powierzenie grantu</w:t>
      </w:r>
      <w:r w:rsidR="006254B4" w:rsidRPr="009B5091">
        <w:rPr>
          <w:rFonts w:ascii="Calibri Light" w:hAnsi="Calibri Light" w:cstheme="minorHAnsi"/>
          <w:sz w:val="22"/>
          <w:szCs w:val="22"/>
        </w:rPr>
        <w:t>:</w:t>
      </w:r>
    </w:p>
    <w:p w14:paraId="477788CB" w14:textId="77777777" w:rsidR="00A81D18" w:rsidRPr="009B5091" w:rsidRDefault="00A81D18" w:rsidP="00A22649">
      <w:pPr>
        <w:jc w:val="both"/>
        <w:rPr>
          <w:rFonts w:ascii="Calibri Light" w:hAnsi="Calibri Light" w:cstheme="minorHAnsi"/>
        </w:rPr>
      </w:pPr>
    </w:p>
    <w:tbl>
      <w:tblPr>
        <w:tblW w:w="42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7"/>
        <w:gridCol w:w="2177"/>
        <w:gridCol w:w="3266"/>
        <w:gridCol w:w="2119"/>
        <w:gridCol w:w="1985"/>
        <w:gridCol w:w="1966"/>
      </w:tblGrid>
      <w:tr w:rsidR="009B5091" w:rsidRPr="009B5091" w14:paraId="16058FEF" w14:textId="77777777" w:rsidTr="00912980">
        <w:trPr>
          <w:trHeight w:val="863"/>
          <w:jc w:val="center"/>
        </w:trPr>
        <w:tc>
          <w:tcPr>
            <w:tcW w:w="626" w:type="pct"/>
            <w:shd w:val="clear" w:color="auto" w:fill="F2F2F2"/>
            <w:vAlign w:val="center"/>
          </w:tcPr>
          <w:p w14:paraId="4FC7A38B" w14:textId="77777777" w:rsidR="00912980" w:rsidRPr="009B5091" w:rsidRDefault="00912980" w:rsidP="00657ACE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Znak sprawy LGD/ Data i godzina złożenia wniosku</w:t>
            </w:r>
          </w:p>
        </w:tc>
        <w:tc>
          <w:tcPr>
            <w:tcW w:w="827" w:type="pct"/>
            <w:shd w:val="clear" w:color="auto" w:fill="F2F2F2"/>
            <w:vAlign w:val="center"/>
          </w:tcPr>
          <w:p w14:paraId="38D9F67F" w14:textId="77777777" w:rsidR="00912980" w:rsidRPr="009B5091" w:rsidRDefault="00912980" w:rsidP="00930CE5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Imię i nazwisko/</w:t>
            </w:r>
          </w:p>
          <w:p w14:paraId="1CD2284D" w14:textId="13394889" w:rsidR="00912980" w:rsidRPr="009B5091" w:rsidRDefault="00912980" w:rsidP="00D934D0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 xml:space="preserve">Nazwa </w:t>
            </w:r>
            <w:proofErr w:type="spellStart"/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1241" w:type="pct"/>
            <w:shd w:val="clear" w:color="auto" w:fill="F2F2F2"/>
            <w:vAlign w:val="center"/>
          </w:tcPr>
          <w:p w14:paraId="4560D45C" w14:textId="77777777" w:rsidR="00912980" w:rsidRPr="009B5091" w:rsidRDefault="00912980" w:rsidP="00657ACE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Tytuł zadania</w:t>
            </w:r>
          </w:p>
        </w:tc>
        <w:tc>
          <w:tcPr>
            <w:tcW w:w="805" w:type="pct"/>
            <w:shd w:val="clear" w:color="auto" w:fill="F2F2F2"/>
            <w:vAlign w:val="center"/>
          </w:tcPr>
          <w:p w14:paraId="2EBFA4B7" w14:textId="77777777" w:rsidR="00912980" w:rsidRPr="009B5091" w:rsidRDefault="00912980" w:rsidP="006254B4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Wnioskowana</w:t>
            </w:r>
          </w:p>
          <w:p w14:paraId="091ECB6A" w14:textId="17A06891" w:rsidR="00912980" w:rsidRPr="009B5091" w:rsidRDefault="00912980" w:rsidP="006254B4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 xml:space="preserve"> kwota grantu</w:t>
            </w:r>
          </w:p>
          <w:p w14:paraId="7D6E4731" w14:textId="77777777" w:rsidR="00912980" w:rsidRPr="009B5091" w:rsidRDefault="00912980" w:rsidP="006254B4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 xml:space="preserve"> (PLN)</w:t>
            </w:r>
          </w:p>
        </w:tc>
        <w:tc>
          <w:tcPr>
            <w:tcW w:w="754" w:type="pct"/>
            <w:shd w:val="clear" w:color="auto" w:fill="F2F2F2"/>
            <w:vAlign w:val="center"/>
          </w:tcPr>
          <w:p w14:paraId="0AAE3105" w14:textId="77777777" w:rsidR="00912980" w:rsidRPr="009B5091" w:rsidRDefault="00912980" w:rsidP="00C53087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theme="minorHAnsi"/>
                <w:b/>
                <w:sz w:val="20"/>
                <w:szCs w:val="20"/>
              </w:rPr>
              <w:t>Ustalona</w:t>
            </w:r>
          </w:p>
          <w:p w14:paraId="579B3700" w14:textId="7FD8505F" w:rsidR="00912980" w:rsidRPr="009B5091" w:rsidRDefault="00912980" w:rsidP="00C53087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theme="minorHAnsi"/>
                <w:b/>
                <w:sz w:val="20"/>
                <w:szCs w:val="20"/>
              </w:rPr>
              <w:t xml:space="preserve"> kwota grantu</w:t>
            </w:r>
          </w:p>
          <w:p w14:paraId="7899DEF4" w14:textId="77777777" w:rsidR="00912980" w:rsidRPr="009B5091" w:rsidRDefault="00912980" w:rsidP="00C53087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theme="minorHAnsi"/>
                <w:b/>
                <w:sz w:val="20"/>
                <w:szCs w:val="20"/>
              </w:rPr>
              <w:t>(PLN)</w:t>
            </w:r>
          </w:p>
        </w:tc>
        <w:tc>
          <w:tcPr>
            <w:tcW w:w="747" w:type="pct"/>
            <w:shd w:val="clear" w:color="auto" w:fill="F2F2F2"/>
            <w:vAlign w:val="center"/>
          </w:tcPr>
          <w:p w14:paraId="1DEC870C" w14:textId="77777777" w:rsidR="00912980" w:rsidRPr="009B5091" w:rsidRDefault="00912980" w:rsidP="00261480">
            <w:pPr>
              <w:ind w:right="10"/>
              <w:jc w:val="center"/>
              <w:rPr>
                <w:rFonts w:ascii="Calibri Light" w:hAnsi="Calibri Light" w:cstheme="minorHAnsi"/>
                <w:b/>
                <w:sz w:val="20"/>
                <w:szCs w:val="20"/>
              </w:rPr>
            </w:pPr>
            <w:r w:rsidRPr="009B5091">
              <w:rPr>
                <w:rFonts w:ascii="Calibri Light" w:hAnsi="Calibri Light" w:cs="Calibri"/>
                <w:b/>
                <w:sz w:val="20"/>
                <w:szCs w:val="20"/>
              </w:rPr>
              <w:t>Liczba uzyskanych punktów wg kryteriów wyboru</w:t>
            </w:r>
          </w:p>
        </w:tc>
      </w:tr>
      <w:tr w:rsidR="00912980" w:rsidRPr="009B5091" w14:paraId="526B5C0F" w14:textId="77777777" w:rsidTr="00912980">
        <w:trPr>
          <w:trHeight w:val="680"/>
          <w:jc w:val="center"/>
        </w:trPr>
        <w:tc>
          <w:tcPr>
            <w:tcW w:w="626" w:type="pct"/>
            <w:vAlign w:val="center"/>
          </w:tcPr>
          <w:p w14:paraId="6E6F7C9E" w14:textId="77777777" w:rsidR="00912980" w:rsidRPr="009B5091" w:rsidRDefault="00912980" w:rsidP="00CA06C7">
            <w:pPr>
              <w:pStyle w:val="Zwykytekst"/>
              <w:ind w:left="-107" w:right="-85" w:hanging="45"/>
              <w:jc w:val="center"/>
              <w:rPr>
                <w:rFonts w:ascii="Calibri Light" w:hAnsi="Calibri Light" w:cs="Calibri"/>
              </w:rPr>
            </w:pPr>
          </w:p>
        </w:tc>
        <w:tc>
          <w:tcPr>
            <w:tcW w:w="827" w:type="pct"/>
            <w:vAlign w:val="center"/>
          </w:tcPr>
          <w:p w14:paraId="460CAD76" w14:textId="77777777" w:rsidR="00912980" w:rsidRPr="009B5091" w:rsidRDefault="00912980" w:rsidP="00CA06C7">
            <w:pPr>
              <w:pStyle w:val="Zwykytekst"/>
              <w:spacing w:line="276" w:lineRule="auto"/>
              <w:ind w:left="-53" w:right="-14"/>
              <w:jc w:val="center"/>
              <w:rPr>
                <w:rFonts w:ascii="Calibri Light" w:hAnsi="Calibri Light" w:cs="Calibri"/>
              </w:rPr>
            </w:pPr>
          </w:p>
        </w:tc>
        <w:tc>
          <w:tcPr>
            <w:tcW w:w="1241" w:type="pct"/>
            <w:vAlign w:val="center"/>
          </w:tcPr>
          <w:p w14:paraId="6F676FA4" w14:textId="77777777" w:rsidR="00912980" w:rsidRPr="009B5091" w:rsidRDefault="00912980" w:rsidP="00CA06C7">
            <w:pPr>
              <w:pStyle w:val="Zwykytekst"/>
              <w:rPr>
                <w:rFonts w:ascii="Calibri Light" w:hAnsi="Calibri Light" w:cs="Calibri"/>
              </w:rPr>
            </w:pPr>
          </w:p>
        </w:tc>
        <w:tc>
          <w:tcPr>
            <w:tcW w:w="805" w:type="pct"/>
            <w:vAlign w:val="center"/>
          </w:tcPr>
          <w:p w14:paraId="6E32D65E" w14:textId="77777777" w:rsidR="00912980" w:rsidRPr="009B5091" w:rsidRDefault="00912980" w:rsidP="00CA06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2F56D4A7" w14:textId="77777777" w:rsidR="00912980" w:rsidRPr="009B5091" w:rsidRDefault="00912980" w:rsidP="00CA06C7">
            <w:pPr>
              <w:tabs>
                <w:tab w:val="left" w:pos="1168"/>
              </w:tabs>
              <w:ind w:left="34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47" w:type="pct"/>
            <w:vAlign w:val="center"/>
          </w:tcPr>
          <w:p w14:paraId="060A40FA" w14:textId="77777777" w:rsidR="00912980" w:rsidRPr="009B5091" w:rsidRDefault="00912980" w:rsidP="00CA06C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BB78FDA" w14:textId="77777777" w:rsidR="00840410" w:rsidRPr="009B5091" w:rsidRDefault="00840410" w:rsidP="00EF3228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2"/>
          <w:szCs w:val="22"/>
        </w:rPr>
      </w:pPr>
    </w:p>
    <w:p w14:paraId="4C168752" w14:textId="77777777" w:rsidR="00EF3228" w:rsidRPr="009B5091" w:rsidRDefault="00EF3228" w:rsidP="00EF3228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§ 2</w:t>
      </w:r>
    </w:p>
    <w:p w14:paraId="175228A3" w14:textId="28905A94" w:rsidR="00D73ED6" w:rsidRPr="009B5091" w:rsidRDefault="00573E36" w:rsidP="006813F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Zadanie</w:t>
      </w:r>
      <w:r w:rsidR="00D73ED6" w:rsidRPr="009B5091">
        <w:rPr>
          <w:rFonts w:ascii="Calibri Light" w:hAnsi="Calibri Light" w:cstheme="minorHAnsi"/>
          <w:sz w:val="22"/>
          <w:szCs w:val="22"/>
        </w:rPr>
        <w:t>:</w:t>
      </w:r>
    </w:p>
    <w:p w14:paraId="45EDB282" w14:textId="77777777" w:rsidR="00B90506" w:rsidRPr="009B5091" w:rsidRDefault="00B90506" w:rsidP="00B90506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spełnia</w:t>
      </w:r>
      <w:r w:rsidRPr="009B5091">
        <w:t xml:space="preserve"> </w:t>
      </w:r>
      <w:r w:rsidRPr="009B5091">
        <w:rPr>
          <w:rFonts w:ascii="Calibri Light" w:hAnsi="Calibri Light" w:cstheme="minorHAnsi"/>
          <w:sz w:val="22"/>
          <w:szCs w:val="22"/>
        </w:rPr>
        <w:t>warunki oceny formalnej</w:t>
      </w:r>
      <w:r w:rsidR="002E646E" w:rsidRPr="009B5091">
        <w:rPr>
          <w:rFonts w:ascii="Calibri Light" w:hAnsi="Calibri Light" w:cstheme="minorHAnsi"/>
          <w:sz w:val="22"/>
          <w:szCs w:val="22"/>
        </w:rPr>
        <w:t>, zgodnoś</w:t>
      </w:r>
      <w:r w:rsidR="00573E36" w:rsidRPr="009B5091">
        <w:rPr>
          <w:rFonts w:ascii="Calibri Light" w:hAnsi="Calibri Light" w:cstheme="minorHAnsi"/>
          <w:sz w:val="22"/>
          <w:szCs w:val="22"/>
        </w:rPr>
        <w:t xml:space="preserve">ci </w:t>
      </w:r>
      <w:r w:rsidR="002E646E" w:rsidRPr="009B5091">
        <w:rPr>
          <w:rFonts w:ascii="Calibri Light" w:hAnsi="Calibri Light" w:cstheme="minorHAnsi"/>
          <w:sz w:val="22"/>
          <w:szCs w:val="22"/>
        </w:rPr>
        <w:t xml:space="preserve">z LSR </w:t>
      </w:r>
      <w:r w:rsidRPr="009B5091">
        <w:rPr>
          <w:rFonts w:ascii="Calibri Light" w:hAnsi="Calibri Light" w:cstheme="minorHAnsi"/>
          <w:sz w:val="22"/>
          <w:szCs w:val="22"/>
        </w:rPr>
        <w:t xml:space="preserve">oraz warunki </w:t>
      </w:r>
      <w:r w:rsidR="0090796C" w:rsidRPr="009B5091">
        <w:rPr>
          <w:rFonts w:ascii="Calibri Light" w:hAnsi="Calibri Light" w:cstheme="minorHAnsi"/>
          <w:sz w:val="22"/>
          <w:szCs w:val="22"/>
        </w:rPr>
        <w:t>udzielenia wsparcia</w:t>
      </w:r>
      <w:r w:rsidR="00E06520" w:rsidRPr="009B5091">
        <w:rPr>
          <w:rFonts w:ascii="Calibri Light" w:hAnsi="Calibri Light" w:cstheme="minorHAnsi"/>
          <w:sz w:val="22"/>
          <w:szCs w:val="22"/>
        </w:rPr>
        <w:t>,</w:t>
      </w:r>
    </w:p>
    <w:p w14:paraId="4AE5EF08" w14:textId="77777777" w:rsidR="00E06520" w:rsidRPr="009B5091" w:rsidRDefault="00573E36" w:rsidP="00B90506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jest zgodne</w:t>
      </w:r>
      <w:r w:rsidR="00E06520" w:rsidRPr="009B5091">
        <w:rPr>
          <w:rFonts w:ascii="Calibri Light" w:hAnsi="Calibri Light" w:cstheme="minorHAnsi"/>
          <w:sz w:val="22"/>
          <w:szCs w:val="22"/>
        </w:rPr>
        <w:t xml:space="preserve"> z zestawieniem zadań zawartym w ogłoszeniu konkursu na wybór grantobiorców,</w:t>
      </w:r>
    </w:p>
    <w:p w14:paraId="720FDC85" w14:textId="09D090B7" w:rsidR="007C1349" w:rsidRPr="009B5091" w:rsidRDefault="00A22649" w:rsidP="007C134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uzyskał</w:t>
      </w:r>
      <w:r w:rsidR="00573E36" w:rsidRPr="009B5091">
        <w:rPr>
          <w:rFonts w:ascii="Calibri Light" w:hAnsi="Calibri Light" w:cstheme="minorHAnsi"/>
          <w:sz w:val="22"/>
          <w:szCs w:val="22"/>
        </w:rPr>
        <w:t>o</w:t>
      </w:r>
      <w:r w:rsidR="00B44F4E" w:rsidRPr="009B5091">
        <w:rPr>
          <w:rFonts w:ascii="Calibri Light" w:hAnsi="Calibri Light" w:cstheme="minorHAnsi"/>
          <w:sz w:val="22"/>
          <w:szCs w:val="22"/>
        </w:rPr>
        <w:t>,</w:t>
      </w:r>
      <w:r w:rsidRPr="009B5091">
        <w:rPr>
          <w:rFonts w:ascii="Calibri Light" w:hAnsi="Calibri Light" w:cstheme="minorHAnsi"/>
          <w:sz w:val="22"/>
          <w:szCs w:val="22"/>
        </w:rPr>
        <w:t xml:space="preserve"> </w:t>
      </w:r>
      <w:r w:rsidR="00D73ED6" w:rsidRPr="009B5091">
        <w:rPr>
          <w:rFonts w:ascii="Calibri Light" w:hAnsi="Calibri Light" w:cstheme="minorHAnsi"/>
          <w:sz w:val="22"/>
          <w:szCs w:val="22"/>
        </w:rPr>
        <w:t xml:space="preserve">co najmniej minimalną liczbę punktów w ramach oceny </w:t>
      </w:r>
      <w:r w:rsidR="00D73ED6" w:rsidRPr="009B5091">
        <w:rPr>
          <w:rFonts w:ascii="Calibri Light" w:hAnsi="Calibri Light" w:cs="Arial"/>
          <w:sz w:val="22"/>
          <w:szCs w:val="22"/>
        </w:rPr>
        <w:t>operacji wg kryteriów wyboru</w:t>
      </w:r>
      <w:r w:rsidR="00573E36" w:rsidRPr="009B5091">
        <w:rPr>
          <w:rFonts w:ascii="Calibri Light" w:hAnsi="Calibri Light" w:cs="Arial"/>
          <w:sz w:val="22"/>
          <w:szCs w:val="22"/>
        </w:rPr>
        <w:t xml:space="preserve"> grantobiorców</w:t>
      </w:r>
      <w:r w:rsidR="00D73ED6" w:rsidRPr="009B5091">
        <w:rPr>
          <w:rFonts w:ascii="Calibri Light" w:hAnsi="Calibri Light" w:cstheme="minorHAnsi"/>
          <w:sz w:val="22"/>
          <w:szCs w:val="22"/>
        </w:rPr>
        <w:t>,</w:t>
      </w:r>
    </w:p>
    <w:p w14:paraId="658BD99E" w14:textId="77777777" w:rsidR="007C1349" w:rsidRPr="009B5091" w:rsidRDefault="00D73ED6" w:rsidP="007C134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mieści</w:t>
      </w:r>
      <w:r w:rsidR="00570E0D" w:rsidRPr="009B5091">
        <w:rPr>
          <w:rFonts w:ascii="Calibri Light" w:hAnsi="Calibri Light" w:cstheme="minorHAnsi"/>
          <w:sz w:val="22"/>
          <w:szCs w:val="22"/>
        </w:rPr>
        <w:t>/nie mieści* się</w:t>
      </w:r>
      <w:r w:rsidR="00E06520" w:rsidRPr="009B5091">
        <w:rPr>
          <w:rFonts w:ascii="Calibri Light" w:hAnsi="Calibri Light"/>
          <w:sz w:val="22"/>
          <w:szCs w:val="22"/>
        </w:rPr>
        <w:t xml:space="preserve"> w kwocie przyznanej LGD na realizację projektu grantowego „… (tytuł projektu grantowego)”, określonej w ogłoszeniu konkursu na wybór grantobiorców</w:t>
      </w:r>
      <w:r w:rsidR="007C1349" w:rsidRPr="009B5091">
        <w:rPr>
          <w:rFonts w:ascii="Calibri Light" w:hAnsi="Calibri Light" w:cstheme="minorHAnsi"/>
          <w:sz w:val="22"/>
          <w:szCs w:val="22"/>
        </w:rPr>
        <w:t>.</w:t>
      </w:r>
    </w:p>
    <w:p w14:paraId="4128739E" w14:textId="77777777" w:rsidR="00840410" w:rsidRPr="009B5091" w:rsidRDefault="00840410" w:rsidP="00EF3228">
      <w:pPr>
        <w:pStyle w:val="Akapitzlist"/>
        <w:tabs>
          <w:tab w:val="left" w:pos="284"/>
        </w:tabs>
        <w:ind w:left="0"/>
        <w:jc w:val="center"/>
        <w:rPr>
          <w:rFonts w:ascii="Calibri Light" w:hAnsi="Calibri Light" w:cstheme="minorHAnsi"/>
          <w:sz w:val="18"/>
          <w:szCs w:val="22"/>
        </w:rPr>
      </w:pPr>
    </w:p>
    <w:p w14:paraId="47E8397B" w14:textId="77777777" w:rsidR="00EF3228" w:rsidRPr="009B5091" w:rsidRDefault="00EF3228" w:rsidP="00EF3228">
      <w:pPr>
        <w:pStyle w:val="Akapitzlist"/>
        <w:tabs>
          <w:tab w:val="left" w:pos="284"/>
        </w:tabs>
        <w:ind w:left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§ 3</w:t>
      </w:r>
    </w:p>
    <w:p w14:paraId="32F20FA8" w14:textId="21467C1E" w:rsidR="007C1349" w:rsidRPr="009B5091" w:rsidRDefault="006254B4" w:rsidP="007C1349">
      <w:pPr>
        <w:pStyle w:val="Akapitzlist"/>
        <w:tabs>
          <w:tab w:val="left" w:pos="284"/>
        </w:tabs>
        <w:ind w:left="0"/>
        <w:jc w:val="both"/>
        <w:rPr>
          <w:rFonts w:ascii="Calibri Light" w:hAnsi="Calibri Light"/>
          <w:sz w:val="22"/>
          <w:szCs w:val="20"/>
        </w:rPr>
      </w:pPr>
      <w:r w:rsidRPr="009B5091">
        <w:rPr>
          <w:rFonts w:ascii="Calibri Light" w:hAnsi="Calibri Light" w:cstheme="minorHAnsi"/>
          <w:sz w:val="22"/>
          <w:szCs w:val="22"/>
        </w:rPr>
        <w:t>Uzasadnienie oceny</w:t>
      </w:r>
      <w:r w:rsidR="00EF3228" w:rsidRPr="009B5091">
        <w:rPr>
          <w:rFonts w:ascii="Calibri Light" w:hAnsi="Calibri Light" w:cstheme="minorHAnsi"/>
          <w:sz w:val="22"/>
          <w:szCs w:val="22"/>
        </w:rPr>
        <w:t xml:space="preserve"> </w:t>
      </w:r>
      <w:r w:rsidRPr="009B5091">
        <w:rPr>
          <w:rFonts w:ascii="Calibri Light" w:hAnsi="Calibri Light"/>
          <w:sz w:val="22"/>
          <w:szCs w:val="20"/>
        </w:rPr>
        <w:t>w ramach</w:t>
      </w:r>
      <w:r w:rsidR="00EF3228" w:rsidRPr="009B5091">
        <w:rPr>
          <w:rFonts w:ascii="Calibri Light" w:hAnsi="Calibri Light"/>
          <w:sz w:val="22"/>
          <w:szCs w:val="20"/>
        </w:rPr>
        <w:t xml:space="preserve"> </w:t>
      </w:r>
      <w:r w:rsidRPr="009B5091">
        <w:rPr>
          <w:rFonts w:ascii="Calibri Light" w:hAnsi="Calibri Light"/>
          <w:sz w:val="22"/>
          <w:szCs w:val="20"/>
        </w:rPr>
        <w:t xml:space="preserve">poszczególnych kryteriów </w:t>
      </w:r>
      <w:r w:rsidR="00013EE2" w:rsidRPr="009B5091">
        <w:rPr>
          <w:rFonts w:ascii="Calibri Light" w:hAnsi="Calibri Light"/>
          <w:sz w:val="22"/>
          <w:szCs w:val="20"/>
        </w:rPr>
        <w:t>wyboru grantobiorców</w:t>
      </w:r>
      <w:r w:rsidR="009B5091" w:rsidRPr="009B5091">
        <w:rPr>
          <w:rFonts w:ascii="Calibri Light" w:hAnsi="Calibri Light"/>
          <w:sz w:val="22"/>
          <w:szCs w:val="20"/>
        </w:rPr>
        <w:t>:</w:t>
      </w:r>
    </w:p>
    <w:tbl>
      <w:tblPr>
        <w:tblpPr w:leftFromText="141" w:rightFromText="141" w:vertAnchor="text" w:horzAnchor="margin" w:tblpY="172"/>
        <w:tblW w:w="50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4"/>
        <w:gridCol w:w="6539"/>
        <w:gridCol w:w="1653"/>
        <w:gridCol w:w="6728"/>
      </w:tblGrid>
      <w:tr w:rsidR="009B5091" w:rsidRPr="009B5091" w14:paraId="05515CE3" w14:textId="77777777" w:rsidTr="00D40615">
        <w:trPr>
          <w:trHeight w:val="226"/>
        </w:trPr>
        <w:tc>
          <w:tcPr>
            <w:tcW w:w="179" w:type="pct"/>
            <w:shd w:val="clear" w:color="auto" w:fill="F2F2F2"/>
            <w:vAlign w:val="center"/>
          </w:tcPr>
          <w:p w14:paraId="0B4F700F" w14:textId="77777777" w:rsidR="00D40615" w:rsidRPr="009B5091" w:rsidRDefault="00D40615" w:rsidP="00D40615">
            <w:pPr>
              <w:ind w:left="-57" w:right="-57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B5091">
              <w:rPr>
                <w:rFonts w:ascii="Calibri Light" w:hAnsi="Calibri Light"/>
                <w:b/>
                <w:sz w:val="20"/>
                <w:szCs w:val="20"/>
              </w:rPr>
              <w:t>L.p.</w:t>
            </w:r>
          </w:p>
        </w:tc>
        <w:tc>
          <w:tcPr>
            <w:tcW w:w="2113" w:type="pct"/>
            <w:shd w:val="clear" w:color="auto" w:fill="F2F2F2"/>
            <w:vAlign w:val="center"/>
          </w:tcPr>
          <w:p w14:paraId="018AA2A1" w14:textId="77777777" w:rsidR="00D40615" w:rsidRPr="009B5091" w:rsidRDefault="00013EE2" w:rsidP="00D40615">
            <w:pPr>
              <w:ind w:left="-57" w:right="-57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B5091">
              <w:rPr>
                <w:rFonts w:ascii="Calibri Light" w:hAnsi="Calibri Light"/>
                <w:b/>
                <w:sz w:val="20"/>
                <w:szCs w:val="20"/>
              </w:rPr>
              <w:t>Kryteria wyboru grantobiorców</w:t>
            </w:r>
          </w:p>
        </w:tc>
        <w:tc>
          <w:tcPr>
            <w:tcW w:w="534" w:type="pct"/>
            <w:shd w:val="clear" w:color="auto" w:fill="F2F2F2"/>
            <w:vAlign w:val="center"/>
          </w:tcPr>
          <w:p w14:paraId="3E8DB04A" w14:textId="77777777" w:rsidR="00D40615" w:rsidRPr="009B5091" w:rsidRDefault="00D40615" w:rsidP="00D40615">
            <w:pPr>
              <w:ind w:left="-57" w:right="-57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B5091">
              <w:rPr>
                <w:rFonts w:ascii="Calibri Light" w:hAnsi="Calibri Light"/>
                <w:b/>
                <w:sz w:val="20"/>
                <w:szCs w:val="20"/>
              </w:rPr>
              <w:t>Przyznana ocena</w:t>
            </w:r>
          </w:p>
        </w:tc>
        <w:tc>
          <w:tcPr>
            <w:tcW w:w="2174" w:type="pct"/>
            <w:shd w:val="clear" w:color="auto" w:fill="F2F2F2"/>
            <w:vAlign w:val="center"/>
          </w:tcPr>
          <w:p w14:paraId="5CB0CA65" w14:textId="77777777" w:rsidR="00D40615" w:rsidRPr="009B5091" w:rsidRDefault="00D40615" w:rsidP="00D40615">
            <w:pPr>
              <w:ind w:left="-57" w:right="-57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9B5091">
              <w:rPr>
                <w:rFonts w:ascii="Calibri Light" w:hAnsi="Calibri Light"/>
                <w:b/>
                <w:sz w:val="20"/>
                <w:szCs w:val="20"/>
              </w:rPr>
              <w:t>Uzasadnienie oceny</w:t>
            </w:r>
          </w:p>
        </w:tc>
      </w:tr>
      <w:tr w:rsidR="009B5091" w:rsidRPr="009B5091" w14:paraId="1AC298F9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1D651BED" w14:textId="77777777" w:rsidR="00C53087" w:rsidRPr="009B5091" w:rsidRDefault="00C53087" w:rsidP="00C53087">
            <w:pPr>
              <w:pStyle w:val="Bezodstpw"/>
              <w:numPr>
                <w:ilvl w:val="0"/>
                <w:numId w:val="4"/>
              </w:num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4AED140F" w14:textId="77777777" w:rsidR="00C53087" w:rsidRPr="009B5091" w:rsidRDefault="00C53087" w:rsidP="00C53087">
            <w:pPr>
              <w:shd w:val="clear" w:color="auto" w:fill="FFFFFF" w:themeFill="background1"/>
              <w:outlineLvl w:val="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534" w:type="pct"/>
            <w:vAlign w:val="center"/>
          </w:tcPr>
          <w:p w14:paraId="04276FCD" w14:textId="77777777" w:rsidR="00C53087" w:rsidRPr="009B5091" w:rsidRDefault="00C53087" w:rsidP="00C53087">
            <w:pPr>
              <w:shd w:val="clear" w:color="auto" w:fill="FFFFFF" w:themeFill="background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174" w:type="pct"/>
            <w:vAlign w:val="center"/>
          </w:tcPr>
          <w:p w14:paraId="77F8B19C" w14:textId="77777777" w:rsidR="00C53087" w:rsidRPr="009B5091" w:rsidRDefault="00C53087" w:rsidP="00C53087">
            <w:pPr>
              <w:shd w:val="clear" w:color="auto" w:fill="FFFFFF"/>
              <w:ind w:left="34" w:right="-57"/>
              <w:outlineLvl w:val="1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4217625B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36734021" w14:textId="77777777" w:rsidR="00C53087" w:rsidRPr="009B5091" w:rsidRDefault="00C53087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7E700A40" w14:textId="77777777" w:rsidR="00C53087" w:rsidRPr="009B5091" w:rsidRDefault="00C53087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2B463868" w14:textId="77777777" w:rsidR="00C53087" w:rsidRPr="009B5091" w:rsidRDefault="00C53087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3FEEAAB3" w14:textId="77777777" w:rsidR="00AA09E1" w:rsidRPr="009B5091" w:rsidRDefault="00AA09E1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40A6FB27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162501EC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24C76B71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11718414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4AE4A551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29CD6DDE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60FDE221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06D8F976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4CE6E5CE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510AE3AE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40255DC9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48FCA774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1FB0E3C3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601E626A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08B26DA7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281EA0DE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748BB1BF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2E2EE266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57B04030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1F9B692D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B5091" w:rsidRPr="009B5091" w14:paraId="74618FE1" w14:textId="77777777" w:rsidTr="00D40615">
        <w:trPr>
          <w:cantSplit/>
          <w:trHeight w:val="385"/>
        </w:trPr>
        <w:tc>
          <w:tcPr>
            <w:tcW w:w="179" w:type="pct"/>
            <w:vAlign w:val="center"/>
          </w:tcPr>
          <w:p w14:paraId="3A0E1CFF" w14:textId="77777777" w:rsidR="00B90506" w:rsidRPr="009B5091" w:rsidRDefault="00B90506" w:rsidP="00C53087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113" w:type="pct"/>
            <w:vAlign w:val="center"/>
          </w:tcPr>
          <w:p w14:paraId="4A7B2CE4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rPr>
                <w:rFonts w:ascii="Calibri Light" w:hAnsi="Calibri Light" w:cs="Calibri Light"/>
              </w:rPr>
            </w:pPr>
          </w:p>
        </w:tc>
        <w:tc>
          <w:tcPr>
            <w:tcW w:w="534" w:type="pct"/>
            <w:vAlign w:val="center"/>
          </w:tcPr>
          <w:p w14:paraId="727600E4" w14:textId="77777777" w:rsidR="00B90506" w:rsidRPr="009B5091" w:rsidRDefault="00B90506" w:rsidP="00C53087">
            <w:pPr>
              <w:pStyle w:val="Bezodstpw"/>
              <w:shd w:val="clear" w:color="auto" w:fill="FFFFFF" w:themeFill="background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74" w:type="pct"/>
            <w:vAlign w:val="center"/>
          </w:tcPr>
          <w:p w14:paraId="340D1168" w14:textId="77777777" w:rsidR="00B90506" w:rsidRPr="009B5091" w:rsidRDefault="00B90506" w:rsidP="00C53087">
            <w:pPr>
              <w:ind w:left="34" w:right="-5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DD9A76B" w14:textId="77777777" w:rsidR="00D40615" w:rsidRPr="009B5091" w:rsidRDefault="00D40615">
      <w:pPr>
        <w:rPr>
          <w:rFonts w:ascii="Calibri Light" w:hAnsi="Calibri Light" w:cs="Calibri Light"/>
          <w:sz w:val="22"/>
          <w:szCs w:val="22"/>
        </w:rPr>
      </w:pPr>
    </w:p>
    <w:p w14:paraId="01F8974E" w14:textId="77777777" w:rsidR="00EF3228" w:rsidRPr="009B5091" w:rsidRDefault="00EF3228" w:rsidP="00EF3228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§</w:t>
      </w:r>
      <w:r w:rsidR="00B90506" w:rsidRPr="009B5091">
        <w:rPr>
          <w:rFonts w:ascii="Calibri Light" w:hAnsi="Calibri Light" w:cstheme="minorHAnsi"/>
          <w:sz w:val="22"/>
          <w:szCs w:val="22"/>
        </w:rPr>
        <w:t>4</w:t>
      </w:r>
      <w:r w:rsidR="00D7311B" w:rsidRPr="009B5091">
        <w:rPr>
          <w:rFonts w:ascii="Calibri Light" w:hAnsi="Calibri Light" w:cstheme="minorHAnsi"/>
          <w:sz w:val="22"/>
          <w:szCs w:val="22"/>
        </w:rPr>
        <w:t>*</w:t>
      </w:r>
    </w:p>
    <w:p w14:paraId="38D1403C" w14:textId="2C21052E" w:rsidR="00D73ED6" w:rsidRPr="009B5091" w:rsidRDefault="00D73ED6" w:rsidP="006813F0">
      <w:pPr>
        <w:tabs>
          <w:tab w:val="left" w:pos="284"/>
        </w:tabs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Uzasadnienie w zakresie ustalonej kwoty </w:t>
      </w:r>
      <w:r w:rsidR="00912980" w:rsidRPr="009B5091">
        <w:rPr>
          <w:rFonts w:ascii="Calibri Light" w:hAnsi="Calibri Light" w:cstheme="minorHAnsi"/>
          <w:sz w:val="22"/>
          <w:szCs w:val="22"/>
        </w:rPr>
        <w:t>grantu</w:t>
      </w:r>
      <w:r w:rsidR="00117319" w:rsidRPr="009B5091">
        <w:rPr>
          <w:rFonts w:ascii="Calibri Light" w:hAnsi="Calibri Light" w:cstheme="minorHAnsi"/>
          <w:sz w:val="22"/>
          <w:szCs w:val="22"/>
        </w:rPr>
        <w:t xml:space="preserve"> niższej niż wnioskowana kwota </w:t>
      </w:r>
      <w:r w:rsidR="00574919" w:rsidRPr="009B5091">
        <w:rPr>
          <w:rFonts w:ascii="Calibri Light" w:hAnsi="Calibri Light" w:cstheme="minorHAnsi"/>
          <w:sz w:val="22"/>
          <w:szCs w:val="22"/>
        </w:rPr>
        <w:t>grantu</w:t>
      </w:r>
      <w:r w:rsidRPr="009B5091">
        <w:rPr>
          <w:rFonts w:ascii="Calibri Light" w:hAnsi="Calibri Light" w:cstheme="minorHAnsi"/>
          <w:sz w:val="22"/>
          <w:szCs w:val="22"/>
        </w:rPr>
        <w:t>:</w:t>
      </w:r>
      <w:r w:rsidR="00117319" w:rsidRPr="009B5091">
        <w:rPr>
          <w:rFonts w:ascii="Calibri Light" w:hAnsi="Calibri Light" w:cstheme="minorHAnsi"/>
          <w:sz w:val="22"/>
          <w:szCs w:val="22"/>
        </w:rPr>
        <w:t>*</w:t>
      </w:r>
    </w:p>
    <w:p w14:paraId="4E9A20C7" w14:textId="77777777" w:rsidR="00117319" w:rsidRPr="009B5091" w:rsidRDefault="00117319" w:rsidP="006813F0">
      <w:pPr>
        <w:tabs>
          <w:tab w:val="left" w:pos="284"/>
        </w:tabs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……………………………………………………………………………………………………………………………………………. </w:t>
      </w:r>
    </w:p>
    <w:p w14:paraId="09E8611E" w14:textId="77777777" w:rsidR="00051BB4" w:rsidRPr="009B5091" w:rsidRDefault="00051BB4" w:rsidP="006254B4">
      <w:pPr>
        <w:pStyle w:val="Akapitzlist"/>
        <w:ind w:left="0"/>
        <w:jc w:val="center"/>
        <w:rPr>
          <w:rFonts w:ascii="Calibri Light" w:hAnsi="Calibri Light" w:cstheme="minorHAnsi"/>
          <w:sz w:val="22"/>
          <w:szCs w:val="22"/>
        </w:rPr>
      </w:pPr>
    </w:p>
    <w:p w14:paraId="32E261D0" w14:textId="77777777" w:rsidR="006254B4" w:rsidRPr="009B5091" w:rsidRDefault="006254B4" w:rsidP="006254B4">
      <w:pPr>
        <w:pStyle w:val="Akapitzlist"/>
        <w:ind w:left="0"/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§ </w:t>
      </w:r>
      <w:r w:rsidR="00B90506" w:rsidRPr="009B5091">
        <w:rPr>
          <w:rFonts w:ascii="Calibri Light" w:hAnsi="Calibri Light" w:cstheme="minorHAnsi"/>
          <w:sz w:val="22"/>
          <w:szCs w:val="22"/>
        </w:rPr>
        <w:t>5</w:t>
      </w:r>
    </w:p>
    <w:p w14:paraId="31CF3EF5" w14:textId="77777777" w:rsidR="00D73ED6" w:rsidRPr="009B5091" w:rsidRDefault="00013EE2" w:rsidP="006813F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Zadanie</w:t>
      </w:r>
      <w:r w:rsidR="00D73ED6" w:rsidRPr="009B5091">
        <w:rPr>
          <w:rFonts w:ascii="Calibri Light" w:hAnsi="Calibri Light" w:cstheme="minorHAnsi"/>
          <w:sz w:val="22"/>
          <w:szCs w:val="22"/>
        </w:rPr>
        <w:t xml:space="preserve"> spełnia wymagania niezbędne do wyboru do finansowania.</w:t>
      </w:r>
    </w:p>
    <w:p w14:paraId="76AF0109" w14:textId="77777777" w:rsidR="00D73ED6" w:rsidRPr="009B5091" w:rsidRDefault="00D73ED6" w:rsidP="00D73ED6">
      <w:pPr>
        <w:jc w:val="center"/>
        <w:rPr>
          <w:rFonts w:ascii="Calibri Light" w:hAnsi="Calibri Light" w:cstheme="minorHAnsi"/>
          <w:sz w:val="20"/>
          <w:szCs w:val="20"/>
        </w:rPr>
      </w:pPr>
    </w:p>
    <w:p w14:paraId="32C7B3C7" w14:textId="77777777" w:rsidR="00D73ED6" w:rsidRPr="009B5091" w:rsidRDefault="00D73ED6" w:rsidP="00D73ED6">
      <w:pPr>
        <w:jc w:val="center"/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 xml:space="preserve">§ </w:t>
      </w:r>
      <w:r w:rsidR="00B90506" w:rsidRPr="009B5091">
        <w:rPr>
          <w:rFonts w:ascii="Calibri Light" w:hAnsi="Calibri Light" w:cstheme="minorHAnsi"/>
          <w:sz w:val="22"/>
          <w:szCs w:val="22"/>
        </w:rPr>
        <w:t>6</w:t>
      </w:r>
    </w:p>
    <w:p w14:paraId="3248965C" w14:textId="77777777" w:rsidR="00D73ED6" w:rsidRPr="009B5091" w:rsidRDefault="00D73ED6" w:rsidP="00D73ED6">
      <w:pPr>
        <w:jc w:val="both"/>
        <w:rPr>
          <w:rFonts w:ascii="Calibri Light" w:hAnsi="Calibri Light" w:cstheme="minorHAnsi"/>
          <w:sz w:val="18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Uchwała wchodzi w życie z dniem podjęcia.</w:t>
      </w:r>
    </w:p>
    <w:p w14:paraId="25BD22B0" w14:textId="77777777" w:rsidR="00840410" w:rsidRPr="009B5091" w:rsidRDefault="00D73ED6" w:rsidP="00D73ED6">
      <w:pPr>
        <w:rPr>
          <w:rFonts w:ascii="Calibri Light" w:hAnsi="Calibri Light" w:cstheme="minorHAnsi"/>
        </w:rPr>
      </w:pPr>
      <w:r w:rsidRPr="009B5091">
        <w:rPr>
          <w:rFonts w:ascii="Calibri Light" w:hAnsi="Calibri Light" w:cstheme="minorHAnsi"/>
        </w:rPr>
        <w:t xml:space="preserve">     </w:t>
      </w:r>
    </w:p>
    <w:p w14:paraId="63E8768D" w14:textId="77777777" w:rsidR="00DB183B" w:rsidRPr="009B5091" w:rsidRDefault="00DB183B" w:rsidP="00D73ED6">
      <w:pPr>
        <w:rPr>
          <w:rFonts w:ascii="Calibri Light" w:hAnsi="Calibri Light" w:cstheme="minorHAnsi"/>
          <w:sz w:val="22"/>
          <w:szCs w:val="22"/>
        </w:rPr>
      </w:pPr>
    </w:p>
    <w:p w14:paraId="6818FD66" w14:textId="77777777" w:rsidR="00DB183B" w:rsidRPr="009B5091" w:rsidRDefault="00DB183B" w:rsidP="00D73ED6">
      <w:pPr>
        <w:rPr>
          <w:rFonts w:ascii="Calibri Light" w:hAnsi="Calibri Light" w:cstheme="minorHAnsi"/>
          <w:sz w:val="22"/>
          <w:szCs w:val="22"/>
        </w:rPr>
      </w:pPr>
    </w:p>
    <w:p w14:paraId="21BE2DC3" w14:textId="77777777" w:rsidR="00D73ED6" w:rsidRPr="009B5091" w:rsidRDefault="00B90506" w:rsidP="00D73ED6">
      <w:pPr>
        <w:rPr>
          <w:rFonts w:ascii="Calibri Light" w:hAnsi="Calibri Light" w:cstheme="minorHAnsi"/>
          <w:sz w:val="22"/>
          <w:szCs w:val="22"/>
        </w:rPr>
      </w:pPr>
      <w:r w:rsidRPr="009B5091">
        <w:rPr>
          <w:rFonts w:ascii="Calibri Light" w:hAnsi="Calibri Light" w:cstheme="minorHAnsi"/>
          <w:sz w:val="22"/>
          <w:szCs w:val="22"/>
        </w:rPr>
        <w:t>……………………………</w:t>
      </w:r>
      <w:r w:rsidR="00D73ED6" w:rsidRPr="009B5091">
        <w:rPr>
          <w:rFonts w:ascii="Calibri Light" w:hAnsi="Calibri Light" w:cstheme="minorHAnsi"/>
          <w:sz w:val="22"/>
          <w:szCs w:val="22"/>
        </w:rPr>
        <w:t>, dn.</w:t>
      </w:r>
      <w:r w:rsidR="00D73ED6" w:rsidRPr="009B5091">
        <w:rPr>
          <w:rStyle w:val="Pogrubienie"/>
          <w:rFonts w:ascii="Calibri Light" w:hAnsi="Calibri Light" w:cstheme="minorHAnsi"/>
          <w:b w:val="0"/>
          <w:sz w:val="22"/>
          <w:szCs w:val="22"/>
        </w:rPr>
        <w:t xml:space="preserve"> </w:t>
      </w:r>
      <w:r w:rsidRPr="009B5091">
        <w:rPr>
          <w:rStyle w:val="Pogrubienie"/>
          <w:rFonts w:ascii="Calibri Light" w:hAnsi="Calibri Light" w:cstheme="minorHAnsi"/>
          <w:b w:val="0"/>
          <w:sz w:val="22"/>
          <w:szCs w:val="22"/>
        </w:rPr>
        <w:t>………………………..</w:t>
      </w:r>
      <w:r w:rsidR="00D73ED6" w:rsidRPr="009B5091">
        <w:rPr>
          <w:rFonts w:ascii="Calibri Light" w:hAnsi="Calibri Light" w:cstheme="minorHAnsi"/>
          <w:b/>
          <w:szCs w:val="22"/>
        </w:rPr>
        <w:tab/>
      </w:r>
      <w:r w:rsidR="00D73ED6" w:rsidRPr="009B5091">
        <w:rPr>
          <w:rFonts w:ascii="Calibri Light" w:hAnsi="Calibri Light" w:cstheme="minorHAnsi"/>
          <w:sz w:val="22"/>
          <w:szCs w:val="22"/>
        </w:rPr>
        <w:tab/>
      </w:r>
      <w:r w:rsidR="00D73ED6" w:rsidRPr="009B5091">
        <w:rPr>
          <w:rFonts w:ascii="Calibri Light" w:hAnsi="Calibri Light" w:cstheme="minorHAnsi"/>
          <w:sz w:val="22"/>
          <w:szCs w:val="22"/>
        </w:rPr>
        <w:tab/>
      </w:r>
      <w:r w:rsidR="00D73ED6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BD2019" w:rsidRPr="009B5091">
        <w:rPr>
          <w:rFonts w:ascii="Calibri Light" w:hAnsi="Calibri Light" w:cstheme="minorHAnsi"/>
          <w:sz w:val="22"/>
          <w:szCs w:val="22"/>
        </w:rPr>
        <w:tab/>
      </w:r>
      <w:r w:rsidR="00D73ED6" w:rsidRPr="009B5091">
        <w:rPr>
          <w:rFonts w:ascii="Calibri Light" w:hAnsi="Calibri Light" w:cstheme="minorHAnsi"/>
          <w:sz w:val="22"/>
          <w:szCs w:val="22"/>
        </w:rPr>
        <w:t>…………..……</w:t>
      </w:r>
      <w:r w:rsidR="00117319" w:rsidRPr="009B5091">
        <w:rPr>
          <w:rFonts w:ascii="Calibri Light" w:hAnsi="Calibri Light" w:cstheme="minorHAnsi"/>
          <w:sz w:val="22"/>
          <w:szCs w:val="22"/>
        </w:rPr>
        <w:t>………………………………………</w:t>
      </w:r>
      <w:r w:rsidR="00D73ED6" w:rsidRPr="009B5091">
        <w:rPr>
          <w:rFonts w:ascii="Calibri Light" w:hAnsi="Calibri Light" w:cstheme="minorHAnsi"/>
          <w:sz w:val="22"/>
          <w:szCs w:val="22"/>
        </w:rPr>
        <w:t>………………………………………</w:t>
      </w:r>
    </w:p>
    <w:p w14:paraId="17EE6769" w14:textId="77777777" w:rsidR="00117319" w:rsidRPr="009B5091" w:rsidRDefault="00D73ED6" w:rsidP="00117319">
      <w:pPr>
        <w:rPr>
          <w:rFonts w:ascii="Calibri Light" w:hAnsi="Calibri Light" w:cs="Calibri Light"/>
          <w:sz w:val="20"/>
          <w:szCs w:val="20"/>
        </w:rPr>
      </w:pPr>
      <w:r w:rsidRPr="009B5091">
        <w:rPr>
          <w:rFonts w:ascii="Calibri Light" w:hAnsi="Calibri Light" w:cstheme="minorHAnsi"/>
          <w:i/>
          <w:sz w:val="20"/>
          <w:szCs w:val="20"/>
        </w:rPr>
        <w:tab/>
        <w:t xml:space="preserve">          </w:t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</w:r>
      <w:r w:rsidRPr="009B5091">
        <w:rPr>
          <w:rFonts w:ascii="Calibri Light" w:hAnsi="Calibri Light" w:cstheme="minorHAnsi"/>
          <w:i/>
          <w:sz w:val="20"/>
          <w:szCs w:val="20"/>
        </w:rPr>
        <w:tab/>
        <w:t xml:space="preserve">               </w:t>
      </w:r>
      <w:r w:rsidR="00E3090A" w:rsidRPr="009B5091">
        <w:rPr>
          <w:rFonts w:ascii="Calibri Light" w:hAnsi="Calibri Light" w:cstheme="minorHAnsi"/>
          <w:i/>
          <w:sz w:val="20"/>
          <w:szCs w:val="20"/>
        </w:rPr>
        <w:t xml:space="preserve">      </w:t>
      </w:r>
      <w:r w:rsidR="00FC25B9" w:rsidRPr="009B5091">
        <w:rPr>
          <w:rFonts w:ascii="Calibri Light" w:hAnsi="Calibri Light" w:cstheme="minorHAnsi"/>
          <w:i/>
          <w:sz w:val="20"/>
          <w:szCs w:val="20"/>
        </w:rPr>
        <w:tab/>
      </w:r>
      <w:r w:rsidR="00117319" w:rsidRPr="009B5091">
        <w:rPr>
          <w:rFonts w:ascii="Calibri Light" w:hAnsi="Calibri Light" w:cs="Calibri Light"/>
          <w:sz w:val="20"/>
          <w:szCs w:val="20"/>
        </w:rPr>
        <w:t>podpis Przewodniczącego lub Wiceprzewodniczącego lub Sekretarza</w:t>
      </w:r>
    </w:p>
    <w:p w14:paraId="3001EB41" w14:textId="77777777" w:rsidR="006254B4" w:rsidRPr="009B5091" w:rsidRDefault="006254B4" w:rsidP="0000339B">
      <w:pPr>
        <w:rPr>
          <w:rFonts w:ascii="Calibri Light" w:hAnsi="Calibri Light" w:cs="Calibri"/>
          <w:sz w:val="20"/>
          <w:szCs w:val="12"/>
        </w:rPr>
      </w:pPr>
    </w:p>
    <w:p w14:paraId="54AAFAB9" w14:textId="77777777" w:rsidR="00570E0D" w:rsidRPr="009B5091" w:rsidRDefault="00570E0D" w:rsidP="0000339B">
      <w:pPr>
        <w:rPr>
          <w:rFonts w:ascii="Calibri Light" w:hAnsi="Calibri Light" w:cs="Calibri"/>
          <w:sz w:val="20"/>
          <w:szCs w:val="12"/>
        </w:rPr>
      </w:pPr>
    </w:p>
    <w:p w14:paraId="3E616A71" w14:textId="77777777" w:rsidR="00570E0D" w:rsidRPr="009B5091" w:rsidRDefault="00570E0D" w:rsidP="00570E0D">
      <w:pPr>
        <w:rPr>
          <w:rFonts w:ascii="Calibri Light" w:hAnsi="Calibri Light" w:cstheme="minorHAnsi"/>
          <w:sz w:val="20"/>
          <w:szCs w:val="20"/>
        </w:rPr>
      </w:pPr>
      <w:r w:rsidRPr="009B5091">
        <w:rPr>
          <w:rFonts w:ascii="Calibri Light" w:hAnsi="Calibri Light"/>
          <w:i/>
          <w:sz w:val="16"/>
          <w:szCs w:val="20"/>
        </w:rPr>
        <w:t>*  niepotrzebne usunąć</w:t>
      </w:r>
    </w:p>
    <w:p w14:paraId="3A3D45B8" w14:textId="77777777" w:rsidR="00570E0D" w:rsidRPr="009B5091" w:rsidRDefault="00570E0D" w:rsidP="0000339B">
      <w:pPr>
        <w:rPr>
          <w:rFonts w:ascii="Calibri Light" w:hAnsi="Calibri Light" w:cstheme="minorHAnsi"/>
          <w:sz w:val="20"/>
          <w:szCs w:val="20"/>
        </w:rPr>
      </w:pPr>
    </w:p>
    <w:sectPr w:rsidR="00570E0D" w:rsidRPr="009B5091" w:rsidSect="00E50A9B">
      <w:pgSz w:w="16838" w:h="11906" w:orient="landscape" w:code="9"/>
      <w:pgMar w:top="568" w:right="720" w:bottom="720" w:left="720" w:header="17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0F14"/>
    <w:multiLevelType w:val="hybridMultilevel"/>
    <w:tmpl w:val="5EC29826"/>
    <w:lvl w:ilvl="0" w:tplc="AA9CA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99F352C"/>
    <w:multiLevelType w:val="hybridMultilevel"/>
    <w:tmpl w:val="3C18E482"/>
    <w:lvl w:ilvl="0" w:tplc="376215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F2A"/>
    <w:multiLevelType w:val="hybridMultilevel"/>
    <w:tmpl w:val="11BA5C70"/>
    <w:lvl w:ilvl="0" w:tplc="CCCC4D5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06DC9"/>
    <w:multiLevelType w:val="hybridMultilevel"/>
    <w:tmpl w:val="1BC6DAE2"/>
    <w:lvl w:ilvl="0" w:tplc="B1689A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15FC8"/>
    <w:multiLevelType w:val="hybridMultilevel"/>
    <w:tmpl w:val="74DA3A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27A58"/>
    <w:multiLevelType w:val="hybridMultilevel"/>
    <w:tmpl w:val="94F6240A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060533"/>
    <w:multiLevelType w:val="hybridMultilevel"/>
    <w:tmpl w:val="3158822C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z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05"/>
    <w:rsid w:val="0000339B"/>
    <w:rsid w:val="0001129D"/>
    <w:rsid w:val="00011F9E"/>
    <w:rsid w:val="00013EE2"/>
    <w:rsid w:val="000175C3"/>
    <w:rsid w:val="00021945"/>
    <w:rsid w:val="0002632F"/>
    <w:rsid w:val="0002747F"/>
    <w:rsid w:val="000347E7"/>
    <w:rsid w:val="000502EA"/>
    <w:rsid w:val="00051BB4"/>
    <w:rsid w:val="00057023"/>
    <w:rsid w:val="000716DD"/>
    <w:rsid w:val="000A1168"/>
    <w:rsid w:val="000A5857"/>
    <w:rsid w:val="000B141A"/>
    <w:rsid w:val="000C7E7B"/>
    <w:rsid w:val="000D1E08"/>
    <w:rsid w:val="000D6C3F"/>
    <w:rsid w:val="000F4AC3"/>
    <w:rsid w:val="0010125D"/>
    <w:rsid w:val="001018CC"/>
    <w:rsid w:val="00115B32"/>
    <w:rsid w:val="00117319"/>
    <w:rsid w:val="00132776"/>
    <w:rsid w:val="0014581A"/>
    <w:rsid w:val="00146698"/>
    <w:rsid w:val="001508CA"/>
    <w:rsid w:val="00157CC5"/>
    <w:rsid w:val="00162AB4"/>
    <w:rsid w:val="00171FB8"/>
    <w:rsid w:val="001B4190"/>
    <w:rsid w:val="001B5BFA"/>
    <w:rsid w:val="001C2019"/>
    <w:rsid w:val="001D5786"/>
    <w:rsid w:val="001E1807"/>
    <w:rsid w:val="001E75C3"/>
    <w:rsid w:val="00211FD9"/>
    <w:rsid w:val="002413F1"/>
    <w:rsid w:val="00250420"/>
    <w:rsid w:val="00274A11"/>
    <w:rsid w:val="002772F2"/>
    <w:rsid w:val="00286D5D"/>
    <w:rsid w:val="00291469"/>
    <w:rsid w:val="002B7FC8"/>
    <w:rsid w:val="002C2028"/>
    <w:rsid w:val="002C56AF"/>
    <w:rsid w:val="002C69B6"/>
    <w:rsid w:val="002D1B7D"/>
    <w:rsid w:val="002D7F9E"/>
    <w:rsid w:val="002E646E"/>
    <w:rsid w:val="002F3128"/>
    <w:rsid w:val="002F448C"/>
    <w:rsid w:val="003155BC"/>
    <w:rsid w:val="00327643"/>
    <w:rsid w:val="0033492E"/>
    <w:rsid w:val="00334D3D"/>
    <w:rsid w:val="00337678"/>
    <w:rsid w:val="00353061"/>
    <w:rsid w:val="00354DD2"/>
    <w:rsid w:val="00361911"/>
    <w:rsid w:val="00363434"/>
    <w:rsid w:val="00364196"/>
    <w:rsid w:val="00371A6C"/>
    <w:rsid w:val="003842EF"/>
    <w:rsid w:val="003A0713"/>
    <w:rsid w:val="003A466E"/>
    <w:rsid w:val="003B35B0"/>
    <w:rsid w:val="003B6E98"/>
    <w:rsid w:val="003D7ED5"/>
    <w:rsid w:val="003E097C"/>
    <w:rsid w:val="003E3CC8"/>
    <w:rsid w:val="003E617E"/>
    <w:rsid w:val="00425418"/>
    <w:rsid w:val="00444B16"/>
    <w:rsid w:val="00492020"/>
    <w:rsid w:val="00496554"/>
    <w:rsid w:val="004C07F1"/>
    <w:rsid w:val="004C5661"/>
    <w:rsid w:val="004D7BA6"/>
    <w:rsid w:val="004F17E8"/>
    <w:rsid w:val="00521709"/>
    <w:rsid w:val="00523821"/>
    <w:rsid w:val="00533748"/>
    <w:rsid w:val="00550BEB"/>
    <w:rsid w:val="00553ED5"/>
    <w:rsid w:val="00563F3D"/>
    <w:rsid w:val="00570E0D"/>
    <w:rsid w:val="0057286D"/>
    <w:rsid w:val="00572F68"/>
    <w:rsid w:val="00573E36"/>
    <w:rsid w:val="00574919"/>
    <w:rsid w:val="00582AF7"/>
    <w:rsid w:val="00585CFC"/>
    <w:rsid w:val="00587EDF"/>
    <w:rsid w:val="005B1412"/>
    <w:rsid w:val="005D498D"/>
    <w:rsid w:val="005E1A06"/>
    <w:rsid w:val="005F2210"/>
    <w:rsid w:val="005F6739"/>
    <w:rsid w:val="005F7F27"/>
    <w:rsid w:val="0060641E"/>
    <w:rsid w:val="006134E4"/>
    <w:rsid w:val="0061674C"/>
    <w:rsid w:val="00617273"/>
    <w:rsid w:val="00620A0A"/>
    <w:rsid w:val="00620DCC"/>
    <w:rsid w:val="006254B4"/>
    <w:rsid w:val="006273C3"/>
    <w:rsid w:val="00632726"/>
    <w:rsid w:val="00640138"/>
    <w:rsid w:val="00662AE4"/>
    <w:rsid w:val="00665B40"/>
    <w:rsid w:val="00671F36"/>
    <w:rsid w:val="006813F0"/>
    <w:rsid w:val="00682A08"/>
    <w:rsid w:val="006A48BF"/>
    <w:rsid w:val="006B0788"/>
    <w:rsid w:val="006B63EE"/>
    <w:rsid w:val="006C7F1A"/>
    <w:rsid w:val="006D148A"/>
    <w:rsid w:val="006F1551"/>
    <w:rsid w:val="006F35FA"/>
    <w:rsid w:val="007039A9"/>
    <w:rsid w:val="00720165"/>
    <w:rsid w:val="00721E2B"/>
    <w:rsid w:val="00724519"/>
    <w:rsid w:val="007375F6"/>
    <w:rsid w:val="00764D11"/>
    <w:rsid w:val="00776DDF"/>
    <w:rsid w:val="007857E6"/>
    <w:rsid w:val="007B0932"/>
    <w:rsid w:val="007C1349"/>
    <w:rsid w:val="007C4866"/>
    <w:rsid w:val="007D1405"/>
    <w:rsid w:val="007D4E01"/>
    <w:rsid w:val="007E4B3F"/>
    <w:rsid w:val="007E6813"/>
    <w:rsid w:val="007F0EE2"/>
    <w:rsid w:val="007F5D2C"/>
    <w:rsid w:val="007F709D"/>
    <w:rsid w:val="00801DCE"/>
    <w:rsid w:val="00804072"/>
    <w:rsid w:val="00807F0B"/>
    <w:rsid w:val="00811B4E"/>
    <w:rsid w:val="0081263E"/>
    <w:rsid w:val="00820A1B"/>
    <w:rsid w:val="008262CB"/>
    <w:rsid w:val="00840410"/>
    <w:rsid w:val="00862805"/>
    <w:rsid w:val="00866737"/>
    <w:rsid w:val="00872A8B"/>
    <w:rsid w:val="00874C48"/>
    <w:rsid w:val="00877D41"/>
    <w:rsid w:val="00887FE8"/>
    <w:rsid w:val="00890290"/>
    <w:rsid w:val="008A61AF"/>
    <w:rsid w:val="008B2A3D"/>
    <w:rsid w:val="008B7A80"/>
    <w:rsid w:val="008C057B"/>
    <w:rsid w:val="008C2FDE"/>
    <w:rsid w:val="008C3431"/>
    <w:rsid w:val="008C57AC"/>
    <w:rsid w:val="008D0E9E"/>
    <w:rsid w:val="008D6D1E"/>
    <w:rsid w:val="008F0766"/>
    <w:rsid w:val="009034F7"/>
    <w:rsid w:val="0090796C"/>
    <w:rsid w:val="00912980"/>
    <w:rsid w:val="0092088C"/>
    <w:rsid w:val="0092511A"/>
    <w:rsid w:val="00930CE5"/>
    <w:rsid w:val="009345F2"/>
    <w:rsid w:val="00956092"/>
    <w:rsid w:val="00957CD5"/>
    <w:rsid w:val="00962B11"/>
    <w:rsid w:val="00971B29"/>
    <w:rsid w:val="00977318"/>
    <w:rsid w:val="0098451D"/>
    <w:rsid w:val="00991CA3"/>
    <w:rsid w:val="009A28F0"/>
    <w:rsid w:val="009A3053"/>
    <w:rsid w:val="009A5EC1"/>
    <w:rsid w:val="009B5091"/>
    <w:rsid w:val="009D1A3C"/>
    <w:rsid w:val="009F411F"/>
    <w:rsid w:val="00A05BC2"/>
    <w:rsid w:val="00A0667E"/>
    <w:rsid w:val="00A170A1"/>
    <w:rsid w:val="00A22649"/>
    <w:rsid w:val="00A4456C"/>
    <w:rsid w:val="00A6447D"/>
    <w:rsid w:val="00A747E6"/>
    <w:rsid w:val="00A81D18"/>
    <w:rsid w:val="00A84A95"/>
    <w:rsid w:val="00A9363A"/>
    <w:rsid w:val="00A93E85"/>
    <w:rsid w:val="00A942D2"/>
    <w:rsid w:val="00A978D9"/>
    <w:rsid w:val="00AA09E1"/>
    <w:rsid w:val="00AA4407"/>
    <w:rsid w:val="00AA5A2C"/>
    <w:rsid w:val="00AB45DD"/>
    <w:rsid w:val="00AB5072"/>
    <w:rsid w:val="00AB5802"/>
    <w:rsid w:val="00AD271F"/>
    <w:rsid w:val="00B17C1A"/>
    <w:rsid w:val="00B30F6D"/>
    <w:rsid w:val="00B425C7"/>
    <w:rsid w:val="00B44F4E"/>
    <w:rsid w:val="00B57047"/>
    <w:rsid w:val="00B77450"/>
    <w:rsid w:val="00B90506"/>
    <w:rsid w:val="00B90C56"/>
    <w:rsid w:val="00B930A3"/>
    <w:rsid w:val="00B954F6"/>
    <w:rsid w:val="00B95A9F"/>
    <w:rsid w:val="00BA56D9"/>
    <w:rsid w:val="00BB4EE7"/>
    <w:rsid w:val="00BC7CDB"/>
    <w:rsid w:val="00BD2019"/>
    <w:rsid w:val="00C10042"/>
    <w:rsid w:val="00C10BFF"/>
    <w:rsid w:val="00C21826"/>
    <w:rsid w:val="00C45AB2"/>
    <w:rsid w:val="00C514A2"/>
    <w:rsid w:val="00C53087"/>
    <w:rsid w:val="00C64947"/>
    <w:rsid w:val="00C726D1"/>
    <w:rsid w:val="00C72FC3"/>
    <w:rsid w:val="00C74249"/>
    <w:rsid w:val="00C76681"/>
    <w:rsid w:val="00C7728C"/>
    <w:rsid w:val="00CA06C7"/>
    <w:rsid w:val="00CA5BF4"/>
    <w:rsid w:val="00CB5D44"/>
    <w:rsid w:val="00CB6CA5"/>
    <w:rsid w:val="00CD6FF7"/>
    <w:rsid w:val="00CD7298"/>
    <w:rsid w:val="00CE01C0"/>
    <w:rsid w:val="00CE1AF6"/>
    <w:rsid w:val="00CE3218"/>
    <w:rsid w:val="00CF1A67"/>
    <w:rsid w:val="00CF2C94"/>
    <w:rsid w:val="00CF3CC0"/>
    <w:rsid w:val="00CF62CB"/>
    <w:rsid w:val="00D038E5"/>
    <w:rsid w:val="00D161F4"/>
    <w:rsid w:val="00D40615"/>
    <w:rsid w:val="00D43BBF"/>
    <w:rsid w:val="00D44101"/>
    <w:rsid w:val="00D4519D"/>
    <w:rsid w:val="00D5382C"/>
    <w:rsid w:val="00D7311B"/>
    <w:rsid w:val="00D73ED6"/>
    <w:rsid w:val="00D756D0"/>
    <w:rsid w:val="00D86409"/>
    <w:rsid w:val="00D87CCA"/>
    <w:rsid w:val="00D934D0"/>
    <w:rsid w:val="00DB183B"/>
    <w:rsid w:val="00DC1259"/>
    <w:rsid w:val="00DC4FA8"/>
    <w:rsid w:val="00DC6BFD"/>
    <w:rsid w:val="00DD7F63"/>
    <w:rsid w:val="00DE0ED3"/>
    <w:rsid w:val="00DE6227"/>
    <w:rsid w:val="00E06520"/>
    <w:rsid w:val="00E14A3E"/>
    <w:rsid w:val="00E30783"/>
    <w:rsid w:val="00E3090A"/>
    <w:rsid w:val="00E50A9B"/>
    <w:rsid w:val="00E52383"/>
    <w:rsid w:val="00E541C4"/>
    <w:rsid w:val="00E6019C"/>
    <w:rsid w:val="00E62ADA"/>
    <w:rsid w:val="00E767E8"/>
    <w:rsid w:val="00E824DE"/>
    <w:rsid w:val="00E90668"/>
    <w:rsid w:val="00EA45EE"/>
    <w:rsid w:val="00EB6A7B"/>
    <w:rsid w:val="00ED3FB0"/>
    <w:rsid w:val="00EF1A41"/>
    <w:rsid w:val="00EF1AD7"/>
    <w:rsid w:val="00EF3228"/>
    <w:rsid w:val="00F206BC"/>
    <w:rsid w:val="00F22924"/>
    <w:rsid w:val="00F2764D"/>
    <w:rsid w:val="00F355D9"/>
    <w:rsid w:val="00F41BC7"/>
    <w:rsid w:val="00F47481"/>
    <w:rsid w:val="00F53262"/>
    <w:rsid w:val="00F72420"/>
    <w:rsid w:val="00F74165"/>
    <w:rsid w:val="00F764F1"/>
    <w:rsid w:val="00F8002D"/>
    <w:rsid w:val="00F95708"/>
    <w:rsid w:val="00F9634F"/>
    <w:rsid w:val="00FA1B2D"/>
    <w:rsid w:val="00FC25B9"/>
    <w:rsid w:val="00FD5326"/>
    <w:rsid w:val="00FE317D"/>
    <w:rsid w:val="00FE45A5"/>
    <w:rsid w:val="00FE6A11"/>
    <w:rsid w:val="00FF489C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371B5"/>
  <w15:docId w15:val="{DA38E4A8-F3F0-4184-B5B5-427123FA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F1A"/>
    <w:pPr>
      <w:jc w:val="left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E1807"/>
    <w:pPr>
      <w:framePr w:w="7920" w:h="1980" w:hRule="exact" w:hSpace="141" w:wrap="auto" w:hAnchor="page" w:xAlign="center" w:yAlign="bottom"/>
      <w:ind w:left="2880"/>
      <w:jc w:val="both"/>
    </w:pPr>
    <w:rPr>
      <w:rFonts w:ascii="Calibri" w:eastAsiaTheme="majorEastAsia" w:hAnsi="Calibri" w:cstheme="majorBidi"/>
      <w:lang w:eastAsia="en-US"/>
    </w:rPr>
  </w:style>
  <w:style w:type="paragraph" w:styleId="Zwykytekst">
    <w:name w:val="Plain Text"/>
    <w:basedOn w:val="Normalny"/>
    <w:link w:val="ZwykytekstZnak"/>
    <w:uiPriority w:val="99"/>
    <w:rsid w:val="007D14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140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D1405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D140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1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17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3E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0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90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906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3E097C"/>
    <w:pPr>
      <w:jc w:val="left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rsid w:val="001018C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6554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96554"/>
    <w:rPr>
      <w:rFonts w:eastAsia="Calibri" w:cs="Times New Roman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51C8E-147B-45E8-AE8D-513E6F653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esnazyk</cp:lastModifiedBy>
  <cp:revision>6</cp:revision>
  <cp:lastPrinted>2022-03-28T06:59:00Z</cp:lastPrinted>
  <dcterms:created xsi:type="dcterms:W3CDTF">2024-03-29T12:07:00Z</dcterms:created>
  <dcterms:modified xsi:type="dcterms:W3CDTF">2024-08-08T13:06:00Z</dcterms:modified>
</cp:coreProperties>
</file>